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B03" w14:textId="36ADEF23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270BFC">
        <w:rPr>
          <w:rFonts w:hint="eastAsia"/>
          <w:szCs w:val="21"/>
        </w:rPr>
        <w:t>８</w:t>
      </w:r>
    </w:p>
    <w:p w14:paraId="330FA41E" w14:textId="77777777" w:rsidR="00095E59" w:rsidRDefault="000E75A2" w:rsidP="00095E59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</w:p>
    <w:p w14:paraId="7A17D296" w14:textId="77777777" w:rsidR="00095E59" w:rsidRDefault="00095E59" w:rsidP="00095E59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令和　　年　　月　　日</w:t>
      </w:r>
    </w:p>
    <w:p w14:paraId="7EF6AD77" w14:textId="382F0C37" w:rsidR="00095E59" w:rsidDel="00637C50" w:rsidRDefault="00095E59" w:rsidP="00095E59">
      <w:pPr>
        <w:ind w:right="840"/>
        <w:rPr>
          <w:del w:id="0" w:author="Administrator" w:date="2024-06-05T09:08:00Z"/>
          <w:szCs w:val="21"/>
        </w:rPr>
      </w:pPr>
    </w:p>
    <w:p w14:paraId="7FF46C53" w14:textId="77777777" w:rsidR="00637C50" w:rsidRDefault="00637C50">
      <w:pPr>
        <w:ind w:right="840" w:firstLineChars="100" w:firstLine="210"/>
        <w:rPr>
          <w:ins w:id="1" w:author="Administrator" w:date="2024-06-05T09:08:00Z"/>
          <w:rFonts w:hint="eastAsia"/>
          <w:szCs w:val="21"/>
        </w:rPr>
        <w:pPrChange w:id="2" w:author="Administrator" w:date="2024-06-04T13:02:00Z">
          <w:pPr>
            <w:ind w:right="840"/>
          </w:pPr>
        </w:pPrChange>
      </w:pPr>
    </w:p>
    <w:p w14:paraId="58699A80" w14:textId="1CA6943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ins w:id="3" w:author="Administrator" w:date="2024-06-05T09:08:00Z">
        <w:r w:rsidR="00637C50">
          <w:rPr>
            <w:rFonts w:hint="eastAsia"/>
            <w:szCs w:val="21"/>
          </w:rPr>
          <w:t>（あて先</w:t>
        </w:r>
        <w:bookmarkStart w:id="4" w:name="_GoBack"/>
        <w:bookmarkEnd w:id="4"/>
        <w:r w:rsidR="00637C50">
          <w:rPr>
            <w:rFonts w:hint="eastAsia"/>
            <w:szCs w:val="21"/>
          </w:rPr>
          <w:t>）</w:t>
        </w:r>
      </w:ins>
      <w:r>
        <w:rPr>
          <w:rFonts w:hint="eastAsia"/>
          <w:szCs w:val="21"/>
        </w:rPr>
        <w:t>山形市長</w:t>
      </w:r>
    </w:p>
    <w:p w14:paraId="66590C78" w14:textId="77777777" w:rsidR="00095E59" w:rsidRDefault="00095E59" w:rsidP="00095E59">
      <w:pPr>
        <w:ind w:right="840"/>
        <w:rPr>
          <w:szCs w:val="21"/>
        </w:rPr>
      </w:pPr>
    </w:p>
    <w:p w14:paraId="01404DFC" w14:textId="77777777" w:rsidR="00095E59" w:rsidRDefault="00095E59" w:rsidP="00095E59">
      <w:pPr>
        <w:rPr>
          <w:szCs w:val="21"/>
        </w:rPr>
      </w:pPr>
    </w:p>
    <w:p w14:paraId="1AFC6FBA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住　　　　　　　所</w:t>
      </w:r>
    </w:p>
    <w:p w14:paraId="6156E85E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法人名又は事業者名</w:t>
      </w:r>
    </w:p>
    <w:p w14:paraId="5E1D5386" w14:textId="77777777" w:rsidR="00095E59" w:rsidRDefault="00095E59" w:rsidP="00095E59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  <w:r w:rsidRPr="00802DC5">
        <w:rPr>
          <w:rFonts w:hint="eastAsia"/>
          <w:spacing w:val="63"/>
          <w:kern w:val="0"/>
          <w:szCs w:val="21"/>
          <w:fitText w:val="1890" w:id="-1229182976"/>
        </w:rPr>
        <w:t>代表者職氏</w:t>
      </w:r>
      <w:r w:rsidRPr="00802DC5">
        <w:rPr>
          <w:rFonts w:hint="eastAsia"/>
          <w:kern w:val="0"/>
          <w:szCs w:val="21"/>
          <w:fitText w:val="1890" w:id="-122918297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</w:t>
      </w:r>
    </w:p>
    <w:p w14:paraId="261A1718" w14:textId="77777777" w:rsidR="00095E59" w:rsidRDefault="00095E59" w:rsidP="00095E59">
      <w:pPr>
        <w:ind w:right="840"/>
        <w:rPr>
          <w:szCs w:val="21"/>
        </w:rPr>
      </w:pPr>
    </w:p>
    <w:p w14:paraId="51F4BE46" w14:textId="77777777" w:rsidR="00095E59" w:rsidRDefault="00095E59" w:rsidP="00095E59">
      <w:pPr>
        <w:ind w:right="840"/>
        <w:rPr>
          <w:szCs w:val="21"/>
        </w:rPr>
      </w:pPr>
    </w:p>
    <w:p w14:paraId="35345301" w14:textId="77777777" w:rsidR="00095E59" w:rsidRDefault="00095E59" w:rsidP="00095E59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辞 退 届</w:t>
      </w:r>
    </w:p>
    <w:p w14:paraId="33612375" w14:textId="77777777" w:rsidR="00095E59" w:rsidRDefault="00095E59" w:rsidP="00095E59">
      <w:pPr>
        <w:ind w:right="840"/>
        <w:rPr>
          <w:szCs w:val="21"/>
        </w:rPr>
      </w:pPr>
    </w:p>
    <w:p w14:paraId="309A0E08" w14:textId="77777777" w:rsidR="00095E59" w:rsidRDefault="00095E59" w:rsidP="00095E59">
      <w:pPr>
        <w:ind w:right="840"/>
        <w:rPr>
          <w:szCs w:val="21"/>
        </w:rPr>
      </w:pPr>
    </w:p>
    <w:p w14:paraId="21190A2C" w14:textId="5B20523F" w:rsidR="00095E59" w:rsidRDefault="00095E59" w:rsidP="00095E59">
      <w:pPr>
        <w:rPr>
          <w:szCs w:val="21"/>
        </w:rPr>
      </w:pPr>
      <w:r>
        <w:rPr>
          <w:rFonts w:hint="eastAsia"/>
          <w:szCs w:val="21"/>
        </w:rPr>
        <w:t xml:space="preserve">　令和　　年　　月　　日付で</w:t>
      </w:r>
      <w:r w:rsidR="00B5192C">
        <w:rPr>
          <w:rFonts w:hint="eastAsia"/>
          <w:szCs w:val="21"/>
        </w:rPr>
        <w:t>ＥＶ充電設備導入</w:t>
      </w:r>
      <w:del w:id="5" w:author="Administrator" w:date="2024-06-03T16:34:00Z">
        <w:r w:rsidR="00B63681" w:rsidDel="00802DC5">
          <w:rPr>
            <w:rFonts w:hint="eastAsia"/>
            <w:szCs w:val="21"/>
          </w:rPr>
          <w:delText>業務</w:delText>
        </w:r>
      </w:del>
      <w:ins w:id="6" w:author="Administrator" w:date="2024-06-03T16:34:00Z">
        <w:r w:rsidR="00802DC5">
          <w:rPr>
            <w:rFonts w:hint="eastAsia"/>
            <w:szCs w:val="21"/>
          </w:rPr>
          <w:t>事業</w:t>
        </w:r>
      </w:ins>
      <w:r>
        <w:rPr>
          <w:rFonts w:hint="eastAsia"/>
          <w:szCs w:val="21"/>
        </w:rPr>
        <w:t>公募型プロポーザルに申し込みましたが、次の理由により申込みを辞退します。</w:t>
      </w:r>
    </w:p>
    <w:p w14:paraId="58A7F57A" w14:textId="77777777" w:rsidR="00095E59" w:rsidRDefault="00095E59" w:rsidP="00095E59">
      <w:pPr>
        <w:ind w:right="840"/>
        <w:rPr>
          <w:szCs w:val="21"/>
        </w:rPr>
      </w:pPr>
    </w:p>
    <w:p w14:paraId="3E812BB4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>理由</w:t>
      </w:r>
    </w:p>
    <w:p w14:paraId="518F2F89" w14:textId="7C765ED2" w:rsidR="00AB78B6" w:rsidRPr="00637282" w:rsidRDefault="00AB78B6" w:rsidP="00095E59">
      <w:pPr>
        <w:jc w:val="right"/>
        <w:rPr>
          <w:szCs w:val="21"/>
        </w:rPr>
      </w:pP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8411" w14:textId="77777777" w:rsidR="00F862A9" w:rsidRDefault="00F862A9" w:rsidP="003B5361">
      <w:r>
        <w:separator/>
      </w:r>
    </w:p>
  </w:endnote>
  <w:endnote w:type="continuationSeparator" w:id="0">
    <w:p w14:paraId="5A44C300" w14:textId="77777777" w:rsidR="00F862A9" w:rsidRDefault="00F862A9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8444" w14:textId="77777777" w:rsidR="00F862A9" w:rsidRDefault="00F862A9" w:rsidP="003B5361">
      <w:r>
        <w:separator/>
      </w:r>
    </w:p>
  </w:footnote>
  <w:footnote w:type="continuationSeparator" w:id="0">
    <w:p w14:paraId="607EBA94" w14:textId="77777777" w:rsidR="00F862A9" w:rsidRDefault="00F862A9" w:rsidP="003B536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revisionView w:markup="0"/>
  <w:trackRevisions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95E59"/>
    <w:rsid w:val="000B7138"/>
    <w:rsid w:val="000E75A2"/>
    <w:rsid w:val="0011200F"/>
    <w:rsid w:val="00127070"/>
    <w:rsid w:val="001C0FC6"/>
    <w:rsid w:val="001F6C0B"/>
    <w:rsid w:val="0024421B"/>
    <w:rsid w:val="00270BFC"/>
    <w:rsid w:val="002D6773"/>
    <w:rsid w:val="003B5361"/>
    <w:rsid w:val="00421C40"/>
    <w:rsid w:val="00431724"/>
    <w:rsid w:val="0046296F"/>
    <w:rsid w:val="0047139C"/>
    <w:rsid w:val="0048048E"/>
    <w:rsid w:val="004A61A6"/>
    <w:rsid w:val="00574757"/>
    <w:rsid w:val="00637282"/>
    <w:rsid w:val="00637C50"/>
    <w:rsid w:val="00692D54"/>
    <w:rsid w:val="00802DC5"/>
    <w:rsid w:val="00886C07"/>
    <w:rsid w:val="00946D87"/>
    <w:rsid w:val="009623F4"/>
    <w:rsid w:val="009B4739"/>
    <w:rsid w:val="00A153BA"/>
    <w:rsid w:val="00A778D9"/>
    <w:rsid w:val="00AB78B6"/>
    <w:rsid w:val="00B15C29"/>
    <w:rsid w:val="00B32E1A"/>
    <w:rsid w:val="00B5140C"/>
    <w:rsid w:val="00B5192C"/>
    <w:rsid w:val="00B63681"/>
    <w:rsid w:val="00C33B96"/>
    <w:rsid w:val="00CE383A"/>
    <w:rsid w:val="00CE7F8D"/>
    <w:rsid w:val="00D1114A"/>
    <w:rsid w:val="00E47FAD"/>
    <w:rsid w:val="00EF47D2"/>
    <w:rsid w:val="00F15F45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802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02D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Administrator</cp:lastModifiedBy>
  <cp:revision>25</cp:revision>
  <cp:lastPrinted>2024-06-04T23:53:00Z</cp:lastPrinted>
  <dcterms:created xsi:type="dcterms:W3CDTF">2017-12-22T06:56:00Z</dcterms:created>
  <dcterms:modified xsi:type="dcterms:W3CDTF">2024-06-05T00:08:00Z</dcterms:modified>
</cp:coreProperties>
</file>