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02667" w14:textId="00428DC1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017703">
        <w:rPr>
          <w:rFonts w:hint="eastAsia"/>
        </w:rPr>
        <w:t>６</w:t>
      </w:r>
    </w:p>
    <w:p w14:paraId="76235A30" w14:textId="77777777" w:rsidR="0074297D" w:rsidRDefault="0074297D" w:rsidP="0074297D">
      <w:pPr>
        <w:ind w:left="210"/>
        <w:jc w:val="right"/>
      </w:pPr>
      <w:r>
        <w:rPr>
          <w:rFonts w:hint="eastAsia"/>
        </w:rPr>
        <w:t xml:space="preserve">　令和　　年　　月　　日</w:t>
      </w:r>
    </w:p>
    <w:p w14:paraId="4547E703" w14:textId="539CDDFD" w:rsidR="0074297D" w:rsidRDefault="0074297D">
      <w:pPr>
        <w:ind w:firstLineChars="100" w:firstLine="210"/>
        <w:pPrChange w:id="0" w:author="Administrator" w:date="2024-06-04T12:00:00Z">
          <w:pPr/>
        </w:pPrChange>
      </w:pPr>
    </w:p>
    <w:p w14:paraId="7276366D" w14:textId="40054D3C" w:rsidR="0074297D" w:rsidRPr="00352497" w:rsidRDefault="00FF3FB5" w:rsidP="0074297D">
      <w:pPr>
        <w:ind w:left="210"/>
        <w:rPr>
          <w:szCs w:val="21"/>
        </w:rPr>
      </w:pPr>
      <w:ins w:id="1" w:author="Administrator" w:date="2024-06-05T09:08:00Z">
        <w:r>
          <w:rPr>
            <w:rFonts w:hint="eastAsia"/>
            <w:szCs w:val="21"/>
          </w:rPr>
          <w:t>（あて</w:t>
        </w:r>
        <w:bookmarkStart w:id="2" w:name="_GoBack"/>
        <w:bookmarkEnd w:id="2"/>
        <w:r>
          <w:rPr>
            <w:rFonts w:hint="eastAsia"/>
            <w:szCs w:val="21"/>
          </w:rPr>
          <w:t>先）</w:t>
        </w:r>
      </w:ins>
      <w:r w:rsidR="0074297D">
        <w:rPr>
          <w:rFonts w:hint="eastAsia"/>
          <w:szCs w:val="21"/>
        </w:rPr>
        <w:t>山形市長</w:t>
      </w:r>
    </w:p>
    <w:p w14:paraId="3C12F9B8" w14:textId="77777777" w:rsidR="0074297D" w:rsidRPr="00352497" w:rsidRDefault="0074297D" w:rsidP="0074297D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3F02E714" w14:textId="77777777" w:rsidR="0074297D" w:rsidRPr="000E0AC6" w:rsidRDefault="0074297D" w:rsidP="0074297D">
      <w:pPr>
        <w:ind w:right="840" w:firstLineChars="1800" w:firstLine="378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住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</w:t>
      </w:r>
      <w:r w:rsidRPr="000E0AC6">
        <w:rPr>
          <w:rFonts w:asciiTheme="minorHAnsi" w:eastAsiaTheme="minorEastAsia" w:hAnsiTheme="minorHAnsi" w:cstheme="minorBidi" w:hint="eastAsia"/>
          <w:szCs w:val="21"/>
        </w:rPr>
        <w:t>所</w:t>
      </w:r>
    </w:p>
    <w:p w14:paraId="6D67BEEF" w14:textId="77777777" w:rsidR="0074297D" w:rsidRPr="000E0AC6" w:rsidRDefault="0074297D" w:rsidP="0074297D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930734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1229184000"/>
        </w:rPr>
        <w:t>法人名又は事業者</w:t>
      </w:r>
      <w:r w:rsidRPr="00930734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1229184000"/>
          <w:rPrChange w:id="3" w:author="Administrator" w:date="2024-06-04T13:27:00Z">
            <w:rPr>
              <w:rFonts w:asciiTheme="minorHAnsi" w:eastAsiaTheme="minorEastAsia" w:hAnsiTheme="minorHAnsi" w:cstheme="minorBidi" w:hint="eastAsia"/>
              <w:spacing w:val="-10"/>
              <w:w w:val="88"/>
              <w:kern w:val="0"/>
              <w:szCs w:val="21"/>
            </w:rPr>
          </w:rPrChange>
        </w:rPr>
        <w:t>名</w:t>
      </w:r>
    </w:p>
    <w:p w14:paraId="4014BA67" w14:textId="77777777" w:rsidR="0074297D" w:rsidRPr="000E0AC6" w:rsidRDefault="0074297D" w:rsidP="0074297D">
      <w:pPr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74297D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1229183999"/>
        </w:rPr>
        <w:t>代表者職氏</w:t>
      </w:r>
      <w:r w:rsidRPr="0074297D">
        <w:rPr>
          <w:rFonts w:asciiTheme="minorHAnsi" w:eastAsiaTheme="minorEastAsia" w:hAnsiTheme="minorHAnsi" w:cstheme="minorBidi" w:hint="eastAsia"/>
          <w:kern w:val="0"/>
          <w:szCs w:val="21"/>
          <w:fitText w:val="1680" w:id="-1229183999"/>
        </w:rPr>
        <w:t>名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</w:t>
      </w:r>
    </w:p>
    <w:p w14:paraId="763FEAB0" w14:textId="77777777" w:rsidR="0074297D" w:rsidRPr="000E0AC6" w:rsidRDefault="0074297D" w:rsidP="0074297D">
      <w:pPr>
        <w:ind w:right="840"/>
        <w:rPr>
          <w:szCs w:val="21"/>
        </w:rPr>
      </w:pPr>
    </w:p>
    <w:p w14:paraId="0D1B6A03" w14:textId="77777777" w:rsidR="0074297D" w:rsidRPr="00352497" w:rsidRDefault="0074297D" w:rsidP="0074297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 画 提 案 書</w:t>
      </w:r>
    </w:p>
    <w:p w14:paraId="6FBEA32B" w14:textId="77777777" w:rsidR="0074297D" w:rsidRPr="0036426D" w:rsidRDefault="0074297D" w:rsidP="0074297D">
      <w:pPr>
        <w:rPr>
          <w:szCs w:val="21"/>
        </w:rPr>
      </w:pPr>
    </w:p>
    <w:p w14:paraId="7F869DA8" w14:textId="23DAA656" w:rsidR="0074297D" w:rsidRDefault="002A39E7" w:rsidP="0074297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EV</w:t>
      </w:r>
      <w:r>
        <w:rPr>
          <w:rFonts w:hint="eastAsia"/>
          <w:szCs w:val="21"/>
        </w:rPr>
        <w:t>充電設備導入</w:t>
      </w:r>
      <w:del w:id="4" w:author="Administrator" w:date="2024-06-03T16:33:00Z">
        <w:r w:rsidR="00017703" w:rsidDel="00F53D13">
          <w:rPr>
            <w:rFonts w:hint="eastAsia"/>
            <w:szCs w:val="21"/>
          </w:rPr>
          <w:delText>業務</w:delText>
        </w:r>
      </w:del>
      <w:ins w:id="5" w:author="Administrator" w:date="2024-06-03T16:33:00Z">
        <w:r w:rsidR="00F53D13">
          <w:rPr>
            <w:rFonts w:hint="eastAsia"/>
            <w:szCs w:val="21"/>
          </w:rPr>
          <w:t>事業</w:t>
        </w:r>
      </w:ins>
      <w:r w:rsidR="0074297D">
        <w:rPr>
          <w:rFonts w:hint="eastAsia"/>
          <w:szCs w:val="21"/>
        </w:rPr>
        <w:t>公募型プロポーザル実施要領に基づき、企画提案書を提出します。</w:t>
      </w:r>
    </w:p>
    <w:p w14:paraId="6A5B2BBE" w14:textId="77777777" w:rsidR="0074297D" w:rsidRDefault="0074297D" w:rsidP="0074297D">
      <w:pPr>
        <w:rPr>
          <w:szCs w:val="21"/>
        </w:rPr>
      </w:pPr>
    </w:p>
    <w:p w14:paraId="46A9FFA6" w14:textId="77777777" w:rsidR="0074297D" w:rsidRPr="00352497" w:rsidRDefault="0074297D" w:rsidP="0074297D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02C1652A" w14:textId="77777777" w:rsidR="0074297D" w:rsidRPr="00352497" w:rsidRDefault="0074297D" w:rsidP="0074297D"/>
    <w:p w14:paraId="1074423B" w14:textId="3E0E3FAD" w:rsidR="0074297D" w:rsidRDefault="0074297D" w:rsidP="0074297D">
      <w:pPr>
        <w:rPr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１　</w:t>
      </w:r>
      <w:del w:id="6" w:author="Administrator" w:date="2024-06-03T16:33:00Z">
        <w:r w:rsidRPr="007E7A9F" w:rsidDel="00F53D13">
          <w:rPr>
            <w:rFonts w:asciiTheme="minorEastAsia" w:eastAsiaTheme="minorEastAsia" w:hAnsiTheme="minorEastAsia" w:hint="eastAsia"/>
            <w:szCs w:val="21"/>
          </w:rPr>
          <w:delText>業 務</w:delText>
        </w:r>
      </w:del>
      <w:ins w:id="7" w:author="Administrator" w:date="2024-06-03T16:33:00Z">
        <w:r w:rsidR="00F53D13">
          <w:rPr>
            <w:rFonts w:asciiTheme="minorEastAsia" w:eastAsiaTheme="minorEastAsia" w:hAnsiTheme="minorEastAsia" w:hint="eastAsia"/>
            <w:szCs w:val="21"/>
          </w:rPr>
          <w:t>事業</w:t>
        </w:r>
      </w:ins>
      <w:del w:id="8" w:author="Administrator" w:date="2024-06-03T16:33:00Z">
        <w:r w:rsidRPr="007E7A9F" w:rsidDel="00F53D13">
          <w:rPr>
            <w:rFonts w:asciiTheme="minorEastAsia" w:eastAsiaTheme="minorEastAsia" w:hAnsiTheme="minorEastAsia" w:hint="eastAsia"/>
            <w:szCs w:val="21"/>
          </w:rPr>
          <w:delText xml:space="preserve"> </w:delText>
        </w:r>
      </w:del>
      <w:r w:rsidRPr="007E7A9F">
        <w:rPr>
          <w:rFonts w:asciiTheme="minorEastAsia" w:eastAsiaTheme="minorEastAsia" w:hAnsiTheme="minorEastAsia" w:hint="eastAsia"/>
          <w:szCs w:val="21"/>
        </w:rPr>
        <w:t xml:space="preserve">名　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2A39E7">
        <w:rPr>
          <w:rFonts w:asciiTheme="minorEastAsia" w:eastAsiaTheme="minorEastAsia" w:hAnsiTheme="minorEastAsia" w:hint="eastAsia"/>
          <w:szCs w:val="21"/>
        </w:rPr>
        <w:t>ＥＶ充電設備導入</w:t>
      </w:r>
      <w:del w:id="9" w:author="Administrator" w:date="2024-06-03T16:33:00Z">
        <w:r w:rsidR="002A39E7" w:rsidDel="00F53D13">
          <w:rPr>
            <w:rFonts w:asciiTheme="minorEastAsia" w:eastAsiaTheme="minorEastAsia" w:hAnsiTheme="minorEastAsia" w:hint="eastAsia"/>
            <w:szCs w:val="21"/>
          </w:rPr>
          <w:delText>業務</w:delText>
        </w:r>
      </w:del>
      <w:ins w:id="10" w:author="Administrator" w:date="2024-06-03T16:33:00Z">
        <w:r w:rsidR="00F53D13">
          <w:rPr>
            <w:rFonts w:asciiTheme="minorEastAsia" w:eastAsiaTheme="minorEastAsia" w:hAnsiTheme="minorEastAsia" w:hint="eastAsia"/>
            <w:szCs w:val="21"/>
          </w:rPr>
          <w:t>事業</w:t>
        </w:r>
      </w:ins>
    </w:p>
    <w:p w14:paraId="364DF43D" w14:textId="77777777" w:rsidR="0074297D" w:rsidRPr="007E7A9F" w:rsidRDefault="0074297D" w:rsidP="0074297D">
      <w:pPr>
        <w:rPr>
          <w:rFonts w:asciiTheme="minorEastAsia" w:eastAsiaTheme="minorEastAsia" w:hAnsiTheme="minorEastAsia"/>
          <w:szCs w:val="21"/>
        </w:rPr>
      </w:pPr>
    </w:p>
    <w:p w14:paraId="571D9205" w14:textId="77777777" w:rsidR="0074297D" w:rsidRPr="007E7A9F" w:rsidRDefault="0074297D" w:rsidP="0074297D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2477B9B0" w14:textId="43700E3D" w:rsidR="0074297D" w:rsidRPr="007B5A3A" w:rsidRDefault="0074297D" w:rsidP="0074297D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（１）企画提案の内容（別添のとおり</w:t>
      </w:r>
      <w:r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201B4FAF" w14:textId="0E15AE69" w:rsidR="0074297D" w:rsidRPr="007B5A3A" w:rsidRDefault="0074297D" w:rsidP="0074297D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（２）</w:t>
      </w:r>
      <w:del w:id="11" w:author="Administrator" w:date="2024-06-03T16:33:00Z">
        <w:r w:rsidDel="00F53D13">
          <w:rPr>
            <w:rFonts w:asciiTheme="minorEastAsia" w:eastAsiaTheme="minorEastAsia" w:hAnsiTheme="minorEastAsia" w:hint="eastAsia"/>
            <w:szCs w:val="21"/>
          </w:rPr>
          <w:delText>業務</w:delText>
        </w:r>
      </w:del>
      <w:ins w:id="12" w:author="Administrator" w:date="2024-06-03T16:33:00Z">
        <w:r w:rsidR="00F53D13">
          <w:rPr>
            <w:rFonts w:asciiTheme="minorEastAsia" w:eastAsiaTheme="minorEastAsia" w:hAnsiTheme="minorEastAsia" w:hint="eastAsia"/>
            <w:szCs w:val="21"/>
          </w:rPr>
          <w:t>事業</w:t>
        </w:r>
      </w:ins>
      <w:r>
        <w:rPr>
          <w:rFonts w:asciiTheme="minorEastAsia" w:eastAsiaTheme="minorEastAsia" w:hAnsiTheme="minorEastAsia" w:hint="eastAsia"/>
          <w:szCs w:val="21"/>
        </w:rPr>
        <w:t>実施体制書（様式</w:t>
      </w:r>
      <w:r w:rsidR="005C50FF">
        <w:rPr>
          <w:rFonts w:asciiTheme="minorEastAsia" w:eastAsiaTheme="minorEastAsia" w:hAnsiTheme="minorEastAsia" w:hint="eastAsia"/>
          <w:szCs w:val="21"/>
        </w:rPr>
        <w:t>７</w:t>
      </w:r>
      <w:r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117AC97F" w14:textId="77777777" w:rsidR="0074297D" w:rsidRPr="007E7A9F" w:rsidRDefault="0074297D" w:rsidP="0074297D">
      <w:pPr>
        <w:rPr>
          <w:rFonts w:asciiTheme="minorEastAsia" w:eastAsiaTheme="minorEastAsia" w:hAnsiTheme="minorEastAsia"/>
          <w:szCs w:val="21"/>
        </w:rPr>
      </w:pPr>
    </w:p>
    <w:p w14:paraId="2E90D957" w14:textId="77777777" w:rsidR="0074297D" w:rsidRPr="007E7A9F" w:rsidRDefault="0074297D" w:rsidP="0074297D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３　</w:t>
      </w:r>
      <w:r>
        <w:rPr>
          <w:rFonts w:asciiTheme="minorEastAsia" w:eastAsiaTheme="minorEastAsia" w:hAnsiTheme="minorEastAsia" w:hint="eastAsia"/>
          <w:szCs w:val="21"/>
        </w:rPr>
        <w:t>企画提案に関する</w:t>
      </w:r>
      <w:r w:rsidRPr="007E7A9F">
        <w:rPr>
          <w:rFonts w:asciiTheme="minorEastAsia" w:eastAsiaTheme="minorEastAsia" w:hAnsiTheme="minorEastAsia" w:hint="eastAsia"/>
          <w:szCs w:val="21"/>
        </w:rPr>
        <w:t>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74297D" w:rsidRPr="007E7A9F" w14:paraId="33420995" w14:textId="77777777" w:rsidTr="00F36F11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05EEAE09" w14:textId="77777777" w:rsidR="0074297D" w:rsidRPr="007E7A9F" w:rsidRDefault="0074297D" w:rsidP="00F36F1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30973110" w14:textId="77777777" w:rsidR="0074297D" w:rsidRPr="007E7A9F" w:rsidRDefault="0074297D" w:rsidP="00F36F1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4297D" w:rsidRPr="00352497" w14:paraId="2AC61A8D" w14:textId="77777777" w:rsidTr="00F36F11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77659A5" w14:textId="77777777" w:rsidR="0074297D" w:rsidRPr="007E7A9F" w:rsidRDefault="0074297D" w:rsidP="00F36F1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6259D17A" w14:textId="77777777" w:rsidR="0074297D" w:rsidRPr="007E7A9F" w:rsidRDefault="0074297D" w:rsidP="00F36F1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4297D" w:rsidRPr="00352497" w14:paraId="47FE2E39" w14:textId="77777777" w:rsidTr="00F36F11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CF555EA" w14:textId="77777777" w:rsidR="0074297D" w:rsidRPr="007E7A9F" w:rsidRDefault="0074297D" w:rsidP="00F36F1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3AED9872" w14:textId="77777777" w:rsidR="0074297D" w:rsidRPr="007E7A9F" w:rsidRDefault="0074297D" w:rsidP="00F36F1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4297D" w:rsidRPr="00352497" w14:paraId="661AEAE0" w14:textId="77777777" w:rsidTr="00F36F11">
        <w:trPr>
          <w:trHeight w:val="54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00E41" w14:textId="77777777" w:rsidR="0074297D" w:rsidRPr="007E7A9F" w:rsidRDefault="0074297D" w:rsidP="00F36F1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FD3BE" w14:textId="77777777" w:rsidR="0074297D" w:rsidRPr="007E7A9F" w:rsidRDefault="0074297D" w:rsidP="00F36F11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4297D" w:rsidRPr="00352497" w14:paraId="21711C5E" w14:textId="77777777" w:rsidTr="00F36F11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B17ED3" w14:textId="77777777" w:rsidR="0074297D" w:rsidRPr="007E7A9F" w:rsidRDefault="0074297D" w:rsidP="00F36F1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015B2A44" w14:textId="77777777" w:rsidR="0074297D" w:rsidRPr="007E7A9F" w:rsidRDefault="0074297D" w:rsidP="00F36F1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B59F554" w14:textId="77777777" w:rsidR="0074297D" w:rsidRPr="00352497" w:rsidRDefault="0074297D" w:rsidP="0074297D">
      <w:pPr>
        <w:spacing w:line="0" w:lineRule="atLeast"/>
        <w:rPr>
          <w:rFonts w:ascii="ＭＳ 明朝" w:hAnsi="ＭＳ 明朝"/>
          <w:szCs w:val="21"/>
        </w:rPr>
      </w:pPr>
    </w:p>
    <w:p w14:paraId="152558D2" w14:textId="77777777" w:rsidR="0074297D" w:rsidRPr="00352497" w:rsidRDefault="0074297D" w:rsidP="0074297D"/>
    <w:p w14:paraId="2195A577" w14:textId="77777777" w:rsidR="001F41B9" w:rsidRPr="00352497" w:rsidRDefault="001F41B9" w:rsidP="0074297D">
      <w:pPr>
        <w:ind w:left="210"/>
        <w:jc w:val="right"/>
      </w:pPr>
    </w:p>
    <w:sectPr w:rsidR="001F41B9" w:rsidRPr="00352497" w:rsidSect="00AC2DE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035C1" w14:textId="77777777" w:rsidR="005D623B" w:rsidRDefault="005D623B" w:rsidP="00191196">
      <w:r>
        <w:separator/>
      </w:r>
    </w:p>
  </w:endnote>
  <w:endnote w:type="continuationSeparator" w:id="0">
    <w:p w14:paraId="4C32862C" w14:textId="77777777" w:rsidR="005D623B" w:rsidRDefault="005D623B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7004A" w14:textId="77777777" w:rsidR="005D623B" w:rsidRDefault="005D623B" w:rsidP="00191196">
      <w:r>
        <w:separator/>
      </w:r>
    </w:p>
  </w:footnote>
  <w:footnote w:type="continuationSeparator" w:id="0">
    <w:p w14:paraId="1D64D8F1" w14:textId="77777777" w:rsidR="005D623B" w:rsidRDefault="005D623B" w:rsidP="0019119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revisionView w:markup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17703"/>
    <w:rsid w:val="0003055B"/>
    <w:rsid w:val="000546AD"/>
    <w:rsid w:val="00057E91"/>
    <w:rsid w:val="000659A9"/>
    <w:rsid w:val="000A3778"/>
    <w:rsid w:val="000E0AC6"/>
    <w:rsid w:val="00115B97"/>
    <w:rsid w:val="00185F0B"/>
    <w:rsid w:val="00191196"/>
    <w:rsid w:val="001A5B82"/>
    <w:rsid w:val="001B526C"/>
    <w:rsid w:val="001E113C"/>
    <w:rsid w:val="001F41B9"/>
    <w:rsid w:val="0024145D"/>
    <w:rsid w:val="0025668E"/>
    <w:rsid w:val="00257AEC"/>
    <w:rsid w:val="002A39E7"/>
    <w:rsid w:val="002E7FC5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411365"/>
    <w:rsid w:val="00427E80"/>
    <w:rsid w:val="004B1C1E"/>
    <w:rsid w:val="004E6415"/>
    <w:rsid w:val="00501D29"/>
    <w:rsid w:val="00560F1C"/>
    <w:rsid w:val="005B57DF"/>
    <w:rsid w:val="005C50FF"/>
    <w:rsid w:val="005D623B"/>
    <w:rsid w:val="00621F1F"/>
    <w:rsid w:val="00630A5E"/>
    <w:rsid w:val="0065535F"/>
    <w:rsid w:val="006640D1"/>
    <w:rsid w:val="006A2602"/>
    <w:rsid w:val="006B1BBE"/>
    <w:rsid w:val="006D48EA"/>
    <w:rsid w:val="006F269A"/>
    <w:rsid w:val="006F47F6"/>
    <w:rsid w:val="00711093"/>
    <w:rsid w:val="00727B41"/>
    <w:rsid w:val="0073621F"/>
    <w:rsid w:val="0074297D"/>
    <w:rsid w:val="00776C61"/>
    <w:rsid w:val="007A4346"/>
    <w:rsid w:val="007B5A3A"/>
    <w:rsid w:val="007B6733"/>
    <w:rsid w:val="007E7A9F"/>
    <w:rsid w:val="008169A2"/>
    <w:rsid w:val="00832452"/>
    <w:rsid w:val="00855071"/>
    <w:rsid w:val="00874C56"/>
    <w:rsid w:val="00882DE3"/>
    <w:rsid w:val="008A0A59"/>
    <w:rsid w:val="008A1EBE"/>
    <w:rsid w:val="00930734"/>
    <w:rsid w:val="009372B6"/>
    <w:rsid w:val="00956605"/>
    <w:rsid w:val="00972BDF"/>
    <w:rsid w:val="00980736"/>
    <w:rsid w:val="009971E2"/>
    <w:rsid w:val="009E40C8"/>
    <w:rsid w:val="00A041AC"/>
    <w:rsid w:val="00A0660B"/>
    <w:rsid w:val="00A20625"/>
    <w:rsid w:val="00A27C85"/>
    <w:rsid w:val="00A87505"/>
    <w:rsid w:val="00AB426C"/>
    <w:rsid w:val="00AC2DEB"/>
    <w:rsid w:val="00AD6A8D"/>
    <w:rsid w:val="00B3004E"/>
    <w:rsid w:val="00B33D19"/>
    <w:rsid w:val="00B74381"/>
    <w:rsid w:val="00BA63A0"/>
    <w:rsid w:val="00BF6BB1"/>
    <w:rsid w:val="00C349F1"/>
    <w:rsid w:val="00C56BAF"/>
    <w:rsid w:val="00C62FDD"/>
    <w:rsid w:val="00CB4435"/>
    <w:rsid w:val="00CC7134"/>
    <w:rsid w:val="00D404AC"/>
    <w:rsid w:val="00D67A9F"/>
    <w:rsid w:val="00E104AC"/>
    <w:rsid w:val="00E618AD"/>
    <w:rsid w:val="00E72855"/>
    <w:rsid w:val="00EA48D2"/>
    <w:rsid w:val="00EC2761"/>
    <w:rsid w:val="00ED6047"/>
    <w:rsid w:val="00F169E8"/>
    <w:rsid w:val="00F35185"/>
    <w:rsid w:val="00F53D13"/>
    <w:rsid w:val="00FB027A"/>
    <w:rsid w:val="00FF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30CC0-892F-4E83-A274-E7618EEE6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Administrator</cp:lastModifiedBy>
  <cp:revision>15</cp:revision>
  <cp:lastPrinted>2024-06-04T04:27:00Z</cp:lastPrinted>
  <dcterms:created xsi:type="dcterms:W3CDTF">2020-04-10T11:09:00Z</dcterms:created>
  <dcterms:modified xsi:type="dcterms:W3CDTF">2024-06-05T00:08:00Z</dcterms:modified>
</cp:coreProperties>
</file>