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B1D39" w14:textId="73457899" w:rsidR="00B767E8" w:rsidRPr="004552CA" w:rsidRDefault="00B767E8" w:rsidP="00B767E8">
      <w:pPr>
        <w:spacing w:line="0" w:lineRule="atLeast"/>
      </w:pPr>
      <w:r w:rsidRPr="004552CA">
        <w:rPr>
          <w:rFonts w:hint="eastAsia"/>
        </w:rPr>
        <w:t>様式</w:t>
      </w:r>
      <w:r w:rsidR="00035277" w:rsidRPr="004552CA">
        <w:rPr>
          <w:rFonts w:hint="eastAsia"/>
        </w:rPr>
        <w:t>４</w:t>
      </w:r>
    </w:p>
    <w:p w14:paraId="5B6CDDBC" w14:textId="48A6F678" w:rsidR="00B767E8" w:rsidRPr="004552CA" w:rsidRDefault="00B767E8" w:rsidP="00B767E8">
      <w:pPr>
        <w:ind w:left="210"/>
        <w:jc w:val="right"/>
      </w:pPr>
      <w:r w:rsidRPr="004552CA">
        <w:rPr>
          <w:rFonts w:hint="eastAsia"/>
        </w:rPr>
        <w:t xml:space="preserve">　　</w:t>
      </w:r>
      <w:r w:rsidR="00FA44F0" w:rsidRPr="004552CA">
        <w:rPr>
          <w:rFonts w:hint="eastAsia"/>
        </w:rPr>
        <w:t xml:space="preserve">令和　　</w:t>
      </w:r>
      <w:r w:rsidRPr="004552CA">
        <w:rPr>
          <w:rFonts w:hint="eastAsia"/>
        </w:rPr>
        <w:t>年　　月　　日</w:t>
      </w:r>
    </w:p>
    <w:p w14:paraId="7A8360D1" w14:textId="20E20840" w:rsidR="00B767E8" w:rsidRPr="004552CA" w:rsidRDefault="00B767E8">
      <w:pPr>
        <w:ind w:firstLineChars="100" w:firstLine="210"/>
        <w:pPrChange w:id="0" w:author="Administrator" w:date="2024-06-04T11:57:00Z">
          <w:pPr/>
        </w:pPrChange>
      </w:pPr>
    </w:p>
    <w:p w14:paraId="1D2624DE" w14:textId="17598E4D" w:rsidR="00B767E8" w:rsidRPr="004552CA" w:rsidRDefault="002B08BD" w:rsidP="00B767E8">
      <w:pPr>
        <w:ind w:left="210"/>
        <w:rPr>
          <w:szCs w:val="21"/>
        </w:rPr>
      </w:pPr>
      <w:ins w:id="1" w:author="Administrator" w:date="2024-06-05T09:06:00Z">
        <w:r>
          <w:rPr>
            <w:rFonts w:hint="eastAsia"/>
            <w:szCs w:val="21"/>
          </w:rPr>
          <w:t>（あて</w:t>
        </w:r>
        <w:bookmarkStart w:id="2" w:name="_GoBack"/>
        <w:bookmarkEnd w:id="2"/>
        <w:r>
          <w:rPr>
            <w:rFonts w:hint="eastAsia"/>
            <w:szCs w:val="21"/>
          </w:rPr>
          <w:t>先）</w:t>
        </w:r>
      </w:ins>
      <w:r w:rsidR="00824230" w:rsidRPr="004552CA">
        <w:rPr>
          <w:rFonts w:hint="eastAsia"/>
          <w:szCs w:val="21"/>
        </w:rPr>
        <w:t>山形市</w:t>
      </w:r>
      <w:r w:rsidR="002A6968" w:rsidRPr="004552CA">
        <w:rPr>
          <w:rFonts w:hint="eastAsia"/>
          <w:szCs w:val="21"/>
        </w:rPr>
        <w:t>長</w:t>
      </w:r>
    </w:p>
    <w:p w14:paraId="5B6124B3" w14:textId="77777777" w:rsidR="00B135A4" w:rsidRPr="004552CA" w:rsidRDefault="00B135A4" w:rsidP="00B135A4">
      <w:pPr>
        <w:jc w:val="left"/>
        <w:rPr>
          <w:rFonts w:ascii="ＭＳ 明朝" w:hAnsi="ＭＳ 明朝" w:cs="MS-Mincho"/>
          <w:spacing w:val="6"/>
          <w:kern w:val="0"/>
          <w:sz w:val="24"/>
          <w:szCs w:val="24"/>
        </w:rPr>
      </w:pPr>
    </w:p>
    <w:p w14:paraId="5959F114" w14:textId="77777777" w:rsidR="00B26E35" w:rsidRPr="004552CA" w:rsidRDefault="00B26E35" w:rsidP="00B26E35">
      <w:pPr>
        <w:ind w:right="840" w:firstLineChars="1800" w:firstLine="3780"/>
        <w:rPr>
          <w:rFonts w:asciiTheme="minorHAnsi" w:eastAsiaTheme="minorEastAsia" w:hAnsiTheme="minorHAnsi" w:cstheme="minorBidi"/>
          <w:szCs w:val="21"/>
        </w:rPr>
      </w:pPr>
      <w:r w:rsidRPr="004552CA">
        <w:rPr>
          <w:rFonts w:asciiTheme="minorHAnsi" w:eastAsiaTheme="minorEastAsia" w:hAnsiTheme="minorHAnsi" w:cstheme="minorBidi" w:hint="eastAsia"/>
          <w:szCs w:val="21"/>
        </w:rPr>
        <w:t>住　　　　　　所</w:t>
      </w:r>
    </w:p>
    <w:p w14:paraId="6A826BA6" w14:textId="77777777" w:rsidR="00B26E35" w:rsidRPr="004552CA" w:rsidRDefault="00B26E35" w:rsidP="00B26E35">
      <w:pPr>
        <w:ind w:right="840"/>
        <w:rPr>
          <w:rFonts w:asciiTheme="minorHAnsi" w:eastAsiaTheme="minorEastAsia" w:hAnsiTheme="minorHAnsi" w:cstheme="minorBidi"/>
          <w:szCs w:val="21"/>
        </w:rPr>
      </w:pPr>
      <w:r w:rsidRPr="004552CA">
        <w:rPr>
          <w:rFonts w:asciiTheme="minorHAnsi" w:eastAsiaTheme="minorEastAsia" w:hAnsiTheme="minorHAnsi" w:cstheme="minorBidi" w:hint="eastAsia"/>
          <w:szCs w:val="21"/>
        </w:rPr>
        <w:t xml:space="preserve">　　　　　　　　　　　　　　　　　　</w:t>
      </w:r>
      <w:r w:rsidRPr="004552CA">
        <w:rPr>
          <w:rFonts w:asciiTheme="minorHAnsi" w:eastAsiaTheme="minorEastAsia" w:hAnsiTheme="minorHAnsi" w:cstheme="minorBidi" w:hint="eastAsia"/>
          <w:spacing w:val="3"/>
          <w:w w:val="88"/>
          <w:kern w:val="0"/>
          <w:szCs w:val="21"/>
          <w:fitText w:val="1680" w:id="-2078489856"/>
        </w:rPr>
        <w:t>法人名又は事業者</w:t>
      </w:r>
      <w:r w:rsidRPr="004552CA">
        <w:rPr>
          <w:rFonts w:asciiTheme="minorHAnsi" w:eastAsiaTheme="minorEastAsia" w:hAnsiTheme="minorHAnsi" w:cstheme="minorBidi" w:hint="eastAsia"/>
          <w:spacing w:val="-10"/>
          <w:w w:val="88"/>
          <w:kern w:val="0"/>
          <w:szCs w:val="21"/>
          <w:fitText w:val="1680" w:id="-2078489856"/>
        </w:rPr>
        <w:t>名</w:t>
      </w:r>
    </w:p>
    <w:p w14:paraId="2868A1E9" w14:textId="77777777" w:rsidR="00B26E35" w:rsidRPr="004552CA" w:rsidRDefault="00B26E35" w:rsidP="00B26E35">
      <w:pPr>
        <w:rPr>
          <w:rFonts w:asciiTheme="minorHAnsi" w:eastAsiaTheme="minorEastAsia" w:hAnsiTheme="minorHAnsi" w:cstheme="minorBidi"/>
          <w:szCs w:val="21"/>
        </w:rPr>
      </w:pPr>
      <w:r w:rsidRPr="004552CA">
        <w:rPr>
          <w:rFonts w:asciiTheme="minorHAnsi" w:eastAsiaTheme="minorEastAsia" w:hAnsiTheme="minorHAnsi" w:cstheme="minorBidi" w:hint="eastAsia"/>
          <w:szCs w:val="21"/>
        </w:rPr>
        <w:t xml:space="preserve">　　　　　　　　　　　　　　　　　　</w:t>
      </w:r>
      <w:r w:rsidRPr="004552CA">
        <w:rPr>
          <w:rFonts w:asciiTheme="minorHAnsi" w:eastAsiaTheme="minorEastAsia" w:hAnsiTheme="minorHAnsi" w:cstheme="minorBidi" w:hint="eastAsia"/>
          <w:spacing w:val="42"/>
          <w:kern w:val="0"/>
          <w:szCs w:val="21"/>
          <w:fitText w:val="1680" w:id="-2078489855"/>
        </w:rPr>
        <w:t>代表者職氏</w:t>
      </w:r>
      <w:r w:rsidRPr="004552CA">
        <w:rPr>
          <w:rFonts w:asciiTheme="minorHAnsi" w:eastAsiaTheme="minorEastAsia" w:hAnsiTheme="minorHAnsi" w:cstheme="minorBidi" w:hint="eastAsia"/>
          <w:kern w:val="0"/>
          <w:szCs w:val="21"/>
          <w:fitText w:val="1680" w:id="-2078489855"/>
        </w:rPr>
        <w:t>名</w:t>
      </w:r>
      <w:r w:rsidRPr="004552CA">
        <w:rPr>
          <w:rFonts w:asciiTheme="minorHAnsi" w:eastAsiaTheme="minorEastAsia" w:hAnsiTheme="minorHAnsi" w:cstheme="minorBidi" w:hint="eastAsia"/>
          <w:kern w:val="0"/>
          <w:szCs w:val="21"/>
        </w:rPr>
        <w:t xml:space="preserve">　　　　　　　　　　　　　　　　㊞</w:t>
      </w:r>
    </w:p>
    <w:p w14:paraId="1674D23D" w14:textId="77777777" w:rsidR="00B135A4" w:rsidRPr="004552CA" w:rsidRDefault="00B135A4" w:rsidP="00B135A4">
      <w:pPr>
        <w:rPr>
          <w:rFonts w:ascii="ＭＳ 明朝" w:hAnsi="ＭＳ 明朝"/>
          <w:sz w:val="24"/>
          <w:szCs w:val="24"/>
        </w:rPr>
      </w:pPr>
    </w:p>
    <w:p w14:paraId="1AB23C3D" w14:textId="77777777" w:rsidR="008F3143" w:rsidRPr="004552CA" w:rsidRDefault="00C66051" w:rsidP="00C66051">
      <w:pPr>
        <w:jc w:val="center"/>
        <w:rPr>
          <w:rFonts w:ascii="ＭＳ ゴシック" w:eastAsia="ＭＳ ゴシック" w:hAnsi="ＭＳ ゴシック"/>
          <w:b/>
          <w:sz w:val="28"/>
          <w:szCs w:val="28"/>
        </w:rPr>
      </w:pPr>
      <w:r w:rsidRPr="004552CA">
        <w:rPr>
          <w:rFonts w:ascii="ＭＳ ゴシック" w:eastAsia="ＭＳ ゴシック" w:hAnsi="ＭＳ ゴシック" w:hint="eastAsia"/>
          <w:b/>
          <w:sz w:val="28"/>
          <w:szCs w:val="28"/>
        </w:rPr>
        <w:t>誓　約　書</w:t>
      </w:r>
    </w:p>
    <w:p w14:paraId="2BEE9DFA" w14:textId="77777777" w:rsidR="00DB28B3" w:rsidRPr="004552CA" w:rsidRDefault="008F3143" w:rsidP="00DB28B3">
      <w:pPr>
        <w:rPr>
          <w:rFonts w:ascii="ＭＳ 明朝" w:hAnsi="ＭＳ 明朝"/>
          <w:sz w:val="22"/>
        </w:rPr>
      </w:pPr>
      <w:r w:rsidRPr="004552CA">
        <w:rPr>
          <w:rFonts w:ascii="ＭＳ 明朝" w:hAnsi="ＭＳ 明朝" w:hint="eastAsia"/>
          <w:sz w:val="22"/>
        </w:rPr>
        <w:t xml:space="preserve">　</w:t>
      </w:r>
    </w:p>
    <w:p w14:paraId="7C2F5D2D" w14:textId="6CEDF4B4" w:rsidR="00DB28B3" w:rsidRPr="00DD23F9" w:rsidRDefault="00DB28B3" w:rsidP="00DB28B3">
      <w:pPr>
        <w:ind w:left="220" w:hangingChars="100" w:hanging="220"/>
        <w:rPr>
          <w:rFonts w:ascii="ＭＳ 明朝" w:hAnsi="ＭＳ 明朝"/>
          <w:sz w:val="22"/>
        </w:rPr>
      </w:pPr>
      <w:r w:rsidRPr="004552CA">
        <w:rPr>
          <w:rFonts w:ascii="ＭＳ 明朝" w:hAnsi="ＭＳ 明朝" w:hint="eastAsia"/>
          <w:sz w:val="22"/>
        </w:rPr>
        <w:t xml:space="preserve">　　</w:t>
      </w:r>
      <w:bookmarkStart w:id="3" w:name="_Hlk138104900"/>
      <w:r w:rsidR="00CC365E">
        <w:rPr>
          <w:rFonts w:ascii="ＭＳ 明朝" w:hAnsi="ＭＳ 明朝" w:hint="eastAsia"/>
          <w:szCs w:val="21"/>
        </w:rPr>
        <w:t>ＥＶ充電設備導入</w:t>
      </w:r>
      <w:r w:rsidR="007876B3">
        <w:rPr>
          <w:rFonts w:ascii="ＭＳ 明朝" w:hAnsi="ＭＳ 明朝" w:hint="eastAsia"/>
          <w:szCs w:val="21"/>
        </w:rPr>
        <w:t>事業</w:t>
      </w:r>
      <w:r w:rsidR="00C5410C" w:rsidRPr="004552CA">
        <w:rPr>
          <w:rFonts w:ascii="ＭＳ 明朝" w:hAnsi="ＭＳ 明朝" w:hint="eastAsia"/>
          <w:szCs w:val="21"/>
        </w:rPr>
        <w:t>公募型プロポーザル</w:t>
      </w:r>
      <w:bookmarkEnd w:id="3"/>
      <w:r>
        <w:rPr>
          <w:rFonts w:ascii="ＭＳ 明朝" w:hAnsi="ＭＳ 明朝" w:hint="eastAsia"/>
          <w:sz w:val="22"/>
        </w:rPr>
        <w:t>に参加するにあ</w:t>
      </w:r>
      <w:r w:rsidRPr="00DD23F9">
        <w:rPr>
          <w:rFonts w:ascii="ＭＳ 明朝" w:hAnsi="ＭＳ 明朝" w:hint="eastAsia"/>
          <w:sz w:val="22"/>
        </w:rPr>
        <w:t>たり</w:t>
      </w:r>
      <w:r>
        <w:rPr>
          <w:rFonts w:ascii="ＭＳ 明朝" w:hAnsi="ＭＳ 明朝" w:hint="eastAsia"/>
          <w:sz w:val="22"/>
        </w:rPr>
        <w:t>、次</w:t>
      </w:r>
      <w:r w:rsidRPr="00DD23F9">
        <w:rPr>
          <w:rFonts w:ascii="ＭＳ 明朝" w:hAnsi="ＭＳ 明朝" w:hint="eastAsia"/>
          <w:sz w:val="22"/>
        </w:rPr>
        <w:t>の誓約事項について、誓約します。</w:t>
      </w:r>
    </w:p>
    <w:p w14:paraId="401693FD" w14:textId="77777777" w:rsidR="00DB28B3" w:rsidRDefault="00DB28B3" w:rsidP="00DB28B3">
      <w:pPr>
        <w:rPr>
          <w:rFonts w:ascii="ＭＳ 明朝" w:hAnsi="ＭＳ 明朝"/>
          <w:sz w:val="22"/>
        </w:rPr>
      </w:pPr>
    </w:p>
    <w:p w14:paraId="3D382880" w14:textId="77777777" w:rsidR="00DB28B3" w:rsidRDefault="00DB28B3" w:rsidP="00DB28B3">
      <w:pPr>
        <w:rPr>
          <w:rFonts w:ascii="ＭＳ 明朝" w:hAnsi="ＭＳ 明朝"/>
          <w:sz w:val="22"/>
        </w:rPr>
      </w:pPr>
      <w:r>
        <w:rPr>
          <w:rFonts w:ascii="ＭＳ 明朝" w:hAnsi="ＭＳ 明朝" w:hint="eastAsia"/>
          <w:sz w:val="22"/>
        </w:rPr>
        <w:t>誓約事項</w:t>
      </w:r>
    </w:p>
    <w:p w14:paraId="2E769D4E" w14:textId="77777777" w:rsidR="00DB28B3" w:rsidRPr="00751A75" w:rsidRDefault="00DB28B3" w:rsidP="00DB28B3">
      <w:pPr>
        <w:autoSpaceDE w:val="0"/>
        <w:autoSpaceDN w:val="0"/>
        <w:adjustRightInd w:val="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１　</w:t>
      </w:r>
      <w:r w:rsidRPr="00751A75">
        <w:rPr>
          <w:rFonts w:asciiTheme="minorEastAsia" w:eastAsiaTheme="minorEastAsia" w:hAnsiTheme="minorEastAsia" w:cs="Generic3-Regular" w:hint="eastAsia"/>
          <w:kern w:val="0"/>
          <w:sz w:val="22"/>
        </w:rPr>
        <w:t>地方自治法施行令（昭和</w:t>
      </w:r>
      <w:r w:rsidRPr="00751A75">
        <w:rPr>
          <w:rFonts w:asciiTheme="minorEastAsia" w:eastAsiaTheme="minorEastAsia" w:hAnsiTheme="minorEastAsia" w:cs="Generic0-Regular" w:hint="eastAsia"/>
          <w:kern w:val="0"/>
          <w:sz w:val="22"/>
        </w:rPr>
        <w:t>22</w:t>
      </w:r>
      <w:r w:rsidRPr="00751A75">
        <w:rPr>
          <w:rFonts w:asciiTheme="minorEastAsia" w:eastAsiaTheme="minorEastAsia" w:hAnsiTheme="minorEastAsia" w:cs="Generic3-Regular" w:hint="eastAsia"/>
          <w:kern w:val="0"/>
          <w:sz w:val="22"/>
        </w:rPr>
        <w:t>年政令第</w:t>
      </w:r>
      <w:r w:rsidRPr="00751A75">
        <w:rPr>
          <w:rFonts w:asciiTheme="minorEastAsia" w:eastAsiaTheme="minorEastAsia" w:hAnsiTheme="minorEastAsia" w:cs="Generic0-Regular" w:hint="eastAsia"/>
          <w:kern w:val="0"/>
          <w:sz w:val="22"/>
        </w:rPr>
        <w:t>16</w:t>
      </w:r>
      <w:r w:rsidRPr="00751A75">
        <w:rPr>
          <w:rFonts w:asciiTheme="minorEastAsia" w:eastAsiaTheme="minorEastAsia" w:hAnsiTheme="minorEastAsia" w:cs="Generic3-Regular" w:hint="eastAsia"/>
          <w:kern w:val="0"/>
          <w:sz w:val="22"/>
        </w:rPr>
        <w:t>号）第</w:t>
      </w:r>
      <w:r w:rsidRPr="00751A75">
        <w:rPr>
          <w:rFonts w:asciiTheme="minorEastAsia" w:eastAsiaTheme="minorEastAsia" w:hAnsiTheme="minorEastAsia" w:cs="Generic0-Regular" w:hint="eastAsia"/>
          <w:kern w:val="0"/>
          <w:sz w:val="22"/>
        </w:rPr>
        <w:t>167</w:t>
      </w:r>
      <w:r w:rsidRPr="00751A75">
        <w:rPr>
          <w:rFonts w:asciiTheme="minorEastAsia" w:eastAsiaTheme="minorEastAsia" w:hAnsiTheme="minorEastAsia" w:cs="Generic3-Regular" w:hint="eastAsia"/>
          <w:kern w:val="0"/>
          <w:sz w:val="22"/>
        </w:rPr>
        <w:t>条の4の規定に該当する者でないこと。</w:t>
      </w:r>
    </w:p>
    <w:p w14:paraId="177D74E8" w14:textId="77777777" w:rsidR="00DB28B3" w:rsidRPr="00751A75" w:rsidRDefault="00DB28B3" w:rsidP="00DB28B3">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２　</w:t>
      </w:r>
      <w:r w:rsidRPr="00751A75">
        <w:rPr>
          <w:rFonts w:asciiTheme="minorEastAsia" w:eastAsiaTheme="minorEastAsia" w:hAnsiTheme="minorEastAsia" w:cs="Generic3-Regular" w:hint="eastAsia"/>
          <w:kern w:val="0"/>
          <w:sz w:val="22"/>
        </w:rPr>
        <w:t>会社更生法（平成</w:t>
      </w:r>
      <w:r w:rsidRPr="00751A75">
        <w:rPr>
          <w:rFonts w:asciiTheme="minorEastAsia" w:eastAsiaTheme="minorEastAsia" w:hAnsiTheme="minorEastAsia" w:cs="Generic0-Regular" w:hint="eastAsia"/>
          <w:kern w:val="0"/>
          <w:sz w:val="22"/>
        </w:rPr>
        <w:t>14</w:t>
      </w:r>
      <w:r w:rsidRPr="00751A75">
        <w:rPr>
          <w:rFonts w:asciiTheme="minorEastAsia" w:eastAsiaTheme="minorEastAsia" w:hAnsiTheme="minorEastAsia" w:cs="Generic3-Regular" w:hint="eastAsia"/>
          <w:kern w:val="0"/>
          <w:sz w:val="22"/>
        </w:rPr>
        <w:t>年法律第</w:t>
      </w:r>
      <w:r w:rsidRPr="00751A75">
        <w:rPr>
          <w:rFonts w:asciiTheme="minorEastAsia" w:eastAsiaTheme="minorEastAsia" w:hAnsiTheme="minorEastAsia" w:cs="Generic0-Regular" w:hint="eastAsia"/>
          <w:kern w:val="0"/>
          <w:sz w:val="22"/>
        </w:rPr>
        <w:t>154</w:t>
      </w:r>
      <w:r w:rsidRPr="00751A75">
        <w:rPr>
          <w:rFonts w:asciiTheme="minorEastAsia" w:eastAsiaTheme="minorEastAsia" w:hAnsiTheme="minorEastAsia" w:cs="Generic3-Regular" w:hint="eastAsia"/>
          <w:kern w:val="0"/>
          <w:sz w:val="22"/>
        </w:rPr>
        <w:t>号）の規定に基づく更正手続開始の申立てが行われた者又は民事再生法（平成11年法律第225号）の規定に基づく再生手続開始の申立てが行われた者でないこと。</w:t>
      </w:r>
    </w:p>
    <w:p w14:paraId="42FAAB44" w14:textId="4D471807" w:rsidR="00DB28B3" w:rsidRDefault="00DB28B3" w:rsidP="00DB28B3">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３　</w:t>
      </w:r>
      <w:r w:rsidRPr="00751A75">
        <w:rPr>
          <w:rFonts w:asciiTheme="minorEastAsia" w:eastAsiaTheme="minorEastAsia" w:hAnsiTheme="minorEastAsia" w:cs="Generic3-Regular" w:hint="eastAsia"/>
          <w:kern w:val="0"/>
          <w:sz w:val="22"/>
        </w:rPr>
        <w:t>会社法（平成17年法律第86号）第475条若しくは第644条の規定に基づく清算の開始</w:t>
      </w:r>
      <w:del w:id="4" w:author="Administrator" w:date="2024-06-04T11:56:00Z">
        <w:r w:rsidRPr="00751A75" w:rsidDel="00181DE0">
          <w:rPr>
            <w:rFonts w:asciiTheme="minorEastAsia" w:eastAsiaTheme="minorEastAsia" w:hAnsiTheme="minorEastAsia" w:cs="Generic3-Regular" w:hint="eastAsia"/>
            <w:kern w:val="0"/>
            <w:sz w:val="22"/>
          </w:rPr>
          <w:delText>、</w:delText>
        </w:r>
      </w:del>
      <w:r w:rsidRPr="00751A75">
        <w:rPr>
          <w:rFonts w:asciiTheme="minorEastAsia" w:eastAsiaTheme="minorEastAsia" w:hAnsiTheme="minorEastAsia" w:cs="Generic3-Regular" w:hint="eastAsia"/>
          <w:kern w:val="0"/>
          <w:sz w:val="22"/>
        </w:rPr>
        <w:t>又は破産法（平成16年法律第75号）第18条若しくは第19条の規定に基づく破産手続開始の申立てがなされていないこと。</w:t>
      </w:r>
    </w:p>
    <w:p w14:paraId="0B0FD6DB" w14:textId="0DDC781B" w:rsidR="005C1849" w:rsidRPr="00751A75" w:rsidRDefault="005C1849" w:rsidP="005C1849">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４　</w:t>
      </w:r>
      <w:r w:rsidRPr="00751A75">
        <w:rPr>
          <w:rFonts w:asciiTheme="minorEastAsia" w:eastAsiaTheme="minorEastAsia" w:hAnsiTheme="minorEastAsia" w:cs="Generic3-Regular" w:hint="eastAsia"/>
          <w:kern w:val="0"/>
          <w:sz w:val="22"/>
        </w:rPr>
        <w:t>山形市契約規則（昭和39年市規則第18号）第25条第2項に規定する競争入札参加資格者名簿に登載されていること。また、山形市の指名停止期間中でないこと。</w:t>
      </w:r>
    </w:p>
    <w:p w14:paraId="1C44B190" w14:textId="1AE8E0D1" w:rsidR="00DB28B3" w:rsidRPr="00751A75" w:rsidRDefault="005C1849" w:rsidP="00DB28B3">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５</w:t>
      </w:r>
      <w:r w:rsidR="00DB28B3">
        <w:rPr>
          <w:rFonts w:asciiTheme="minorEastAsia" w:eastAsiaTheme="minorEastAsia" w:hAnsiTheme="minorEastAsia" w:cs="Generic3-Regular" w:hint="eastAsia"/>
          <w:kern w:val="0"/>
          <w:sz w:val="22"/>
        </w:rPr>
        <w:t xml:space="preserve">　</w:t>
      </w:r>
      <w:r w:rsidR="00DB28B3" w:rsidRPr="00751A75">
        <w:rPr>
          <w:rFonts w:asciiTheme="minorEastAsia" w:eastAsiaTheme="minorEastAsia" w:hAnsiTheme="minorEastAsia" w:cs="Generic3-Regular" w:hint="eastAsia"/>
          <w:kern w:val="0"/>
          <w:sz w:val="22"/>
        </w:rPr>
        <w:t>山形市暴力団排除条例（平成23年市条例第25号）第2条に規定する暴力団若しくは暴力団員又はこれらの者と社会的に非難されるべき関係を有する者でないこと。</w:t>
      </w:r>
    </w:p>
    <w:p w14:paraId="125CB05D" w14:textId="310A325A" w:rsidR="00DB28B3" w:rsidRDefault="005C1849" w:rsidP="00DB28B3">
      <w:pPr>
        <w:autoSpaceDE w:val="0"/>
        <w:autoSpaceDN w:val="0"/>
        <w:adjustRightInd w:val="0"/>
        <w:jc w:val="left"/>
        <w:rPr>
          <w:rFonts w:asciiTheme="minorEastAsia" w:eastAsiaTheme="minorEastAsia" w:hAnsiTheme="minorEastAsia"/>
          <w:sz w:val="22"/>
        </w:rPr>
      </w:pPr>
      <w:r>
        <w:rPr>
          <w:rFonts w:asciiTheme="minorEastAsia" w:eastAsiaTheme="minorEastAsia" w:hAnsiTheme="minorEastAsia" w:cs="Generic3-Regular" w:hint="eastAsia"/>
          <w:kern w:val="0"/>
          <w:sz w:val="22"/>
        </w:rPr>
        <w:t>６</w:t>
      </w:r>
      <w:r w:rsidR="00DB28B3">
        <w:rPr>
          <w:rFonts w:asciiTheme="minorEastAsia" w:eastAsiaTheme="minorEastAsia" w:hAnsiTheme="minorEastAsia" w:cs="Generic3-Regular" w:hint="eastAsia"/>
          <w:kern w:val="0"/>
          <w:sz w:val="22"/>
        </w:rPr>
        <w:t xml:space="preserve">　</w:t>
      </w:r>
      <w:r w:rsidR="00DB28B3" w:rsidRPr="00751A75">
        <w:rPr>
          <w:rFonts w:asciiTheme="minorEastAsia" w:eastAsiaTheme="minorEastAsia" w:hAnsiTheme="minorEastAsia" w:cs="Generic3-Regular" w:hint="eastAsia"/>
          <w:kern w:val="0"/>
          <w:sz w:val="22"/>
        </w:rPr>
        <w:t>税の</w:t>
      </w:r>
      <w:r w:rsidR="00DB28B3" w:rsidRPr="00751A75">
        <w:rPr>
          <w:rFonts w:asciiTheme="minorEastAsia" w:eastAsiaTheme="minorEastAsia" w:hAnsiTheme="minorEastAsia" w:hint="eastAsia"/>
          <w:sz w:val="22"/>
        </w:rPr>
        <w:t>滞納がないこと。</w:t>
      </w:r>
    </w:p>
    <w:p w14:paraId="0415955A" w14:textId="21ABB8DB" w:rsidR="00477F3B" w:rsidRPr="00DB28B3" w:rsidRDefault="00477F3B" w:rsidP="00DB28B3">
      <w:pPr>
        <w:ind w:left="210" w:hangingChars="100" w:hanging="210"/>
      </w:pPr>
      <w:bookmarkStart w:id="5" w:name="_２_スケジュール"/>
      <w:bookmarkEnd w:id="5"/>
    </w:p>
    <w:sectPr w:rsidR="00477F3B" w:rsidRPr="00DB28B3" w:rsidSect="00477F3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E42F4" w14:textId="77777777" w:rsidR="00672746" w:rsidRDefault="00672746" w:rsidP="00E87C48">
      <w:r>
        <w:separator/>
      </w:r>
    </w:p>
  </w:endnote>
  <w:endnote w:type="continuationSeparator" w:id="0">
    <w:p w14:paraId="27CB3C3F" w14:textId="77777777" w:rsidR="00672746" w:rsidRDefault="00672746"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21F1A" w14:textId="77777777" w:rsidR="00672746" w:rsidRDefault="00672746" w:rsidP="00E87C48">
      <w:r>
        <w:separator/>
      </w:r>
    </w:p>
  </w:footnote>
  <w:footnote w:type="continuationSeparator" w:id="0">
    <w:p w14:paraId="327770DE" w14:textId="77777777" w:rsidR="00672746" w:rsidRDefault="00672746" w:rsidP="00E87C4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10FB9"/>
    <w:rsid w:val="0002592C"/>
    <w:rsid w:val="00032AED"/>
    <w:rsid w:val="00035277"/>
    <w:rsid w:val="00067566"/>
    <w:rsid w:val="00081CC9"/>
    <w:rsid w:val="000A4E33"/>
    <w:rsid w:val="000A78AA"/>
    <w:rsid w:val="000C234E"/>
    <w:rsid w:val="000E196F"/>
    <w:rsid w:val="00155491"/>
    <w:rsid w:val="00181DE0"/>
    <w:rsid w:val="00191DA7"/>
    <w:rsid w:val="001B5B72"/>
    <w:rsid w:val="001C0F89"/>
    <w:rsid w:val="001C101B"/>
    <w:rsid w:val="001D4DD6"/>
    <w:rsid w:val="001D767E"/>
    <w:rsid w:val="00212425"/>
    <w:rsid w:val="0023137B"/>
    <w:rsid w:val="002409F8"/>
    <w:rsid w:val="00246D45"/>
    <w:rsid w:val="00247DEA"/>
    <w:rsid w:val="00250ABB"/>
    <w:rsid w:val="00254756"/>
    <w:rsid w:val="002739ED"/>
    <w:rsid w:val="002A4B05"/>
    <w:rsid w:val="002A6968"/>
    <w:rsid w:val="002B08BD"/>
    <w:rsid w:val="002C1B05"/>
    <w:rsid w:val="002C4983"/>
    <w:rsid w:val="002C6C49"/>
    <w:rsid w:val="002D6733"/>
    <w:rsid w:val="002F10B0"/>
    <w:rsid w:val="00310BDA"/>
    <w:rsid w:val="003125C9"/>
    <w:rsid w:val="00315462"/>
    <w:rsid w:val="003401CF"/>
    <w:rsid w:val="003620F3"/>
    <w:rsid w:val="0037486B"/>
    <w:rsid w:val="003E05AD"/>
    <w:rsid w:val="003E7534"/>
    <w:rsid w:val="003F3704"/>
    <w:rsid w:val="00404640"/>
    <w:rsid w:val="00437CB0"/>
    <w:rsid w:val="00442AAB"/>
    <w:rsid w:val="00450BBD"/>
    <w:rsid w:val="004552CA"/>
    <w:rsid w:val="00477F3B"/>
    <w:rsid w:val="004A2E8D"/>
    <w:rsid w:val="004B1875"/>
    <w:rsid w:val="004B26CC"/>
    <w:rsid w:val="004F097A"/>
    <w:rsid w:val="005058E1"/>
    <w:rsid w:val="00533DD6"/>
    <w:rsid w:val="00555B4A"/>
    <w:rsid w:val="0058506F"/>
    <w:rsid w:val="00593196"/>
    <w:rsid w:val="005A7874"/>
    <w:rsid w:val="005C1849"/>
    <w:rsid w:val="005C3B74"/>
    <w:rsid w:val="005D7BE3"/>
    <w:rsid w:val="005F17D9"/>
    <w:rsid w:val="005F21F0"/>
    <w:rsid w:val="006132E3"/>
    <w:rsid w:val="006233F3"/>
    <w:rsid w:val="00623C57"/>
    <w:rsid w:val="0064493C"/>
    <w:rsid w:val="0064503D"/>
    <w:rsid w:val="00662C8A"/>
    <w:rsid w:val="00666350"/>
    <w:rsid w:val="00672746"/>
    <w:rsid w:val="006F457F"/>
    <w:rsid w:val="00704C0E"/>
    <w:rsid w:val="00710432"/>
    <w:rsid w:val="00740031"/>
    <w:rsid w:val="00782AAC"/>
    <w:rsid w:val="007876B3"/>
    <w:rsid w:val="00795E50"/>
    <w:rsid w:val="007B0D45"/>
    <w:rsid w:val="007D5EF6"/>
    <w:rsid w:val="008005ED"/>
    <w:rsid w:val="00807D06"/>
    <w:rsid w:val="00811A54"/>
    <w:rsid w:val="00824230"/>
    <w:rsid w:val="0084143C"/>
    <w:rsid w:val="00860961"/>
    <w:rsid w:val="008610D7"/>
    <w:rsid w:val="008704A7"/>
    <w:rsid w:val="00883904"/>
    <w:rsid w:val="008C1E0F"/>
    <w:rsid w:val="008C2F10"/>
    <w:rsid w:val="008E0822"/>
    <w:rsid w:val="008E608D"/>
    <w:rsid w:val="008F27FC"/>
    <w:rsid w:val="008F3143"/>
    <w:rsid w:val="009059FB"/>
    <w:rsid w:val="00931192"/>
    <w:rsid w:val="00952CFB"/>
    <w:rsid w:val="0095451A"/>
    <w:rsid w:val="00965AAA"/>
    <w:rsid w:val="00972593"/>
    <w:rsid w:val="00974831"/>
    <w:rsid w:val="00980581"/>
    <w:rsid w:val="00982117"/>
    <w:rsid w:val="009969C9"/>
    <w:rsid w:val="009C36F6"/>
    <w:rsid w:val="009D5E20"/>
    <w:rsid w:val="009E7843"/>
    <w:rsid w:val="009F1544"/>
    <w:rsid w:val="00A21D55"/>
    <w:rsid w:val="00A26184"/>
    <w:rsid w:val="00A3108A"/>
    <w:rsid w:val="00A37F6A"/>
    <w:rsid w:val="00A46637"/>
    <w:rsid w:val="00A914BA"/>
    <w:rsid w:val="00A97872"/>
    <w:rsid w:val="00AB4163"/>
    <w:rsid w:val="00AB4CE5"/>
    <w:rsid w:val="00AC13D4"/>
    <w:rsid w:val="00B135A4"/>
    <w:rsid w:val="00B14C81"/>
    <w:rsid w:val="00B15557"/>
    <w:rsid w:val="00B2478E"/>
    <w:rsid w:val="00B26E35"/>
    <w:rsid w:val="00B3633D"/>
    <w:rsid w:val="00B576A0"/>
    <w:rsid w:val="00B767E8"/>
    <w:rsid w:val="00B905AA"/>
    <w:rsid w:val="00B91D61"/>
    <w:rsid w:val="00BA0590"/>
    <w:rsid w:val="00BC4254"/>
    <w:rsid w:val="00BD44F1"/>
    <w:rsid w:val="00BD734D"/>
    <w:rsid w:val="00BE5882"/>
    <w:rsid w:val="00BE6F94"/>
    <w:rsid w:val="00C20C57"/>
    <w:rsid w:val="00C26731"/>
    <w:rsid w:val="00C5410C"/>
    <w:rsid w:val="00C61ABC"/>
    <w:rsid w:val="00C66051"/>
    <w:rsid w:val="00C74438"/>
    <w:rsid w:val="00CA30F2"/>
    <w:rsid w:val="00CB5A07"/>
    <w:rsid w:val="00CC365E"/>
    <w:rsid w:val="00D17032"/>
    <w:rsid w:val="00D20FA6"/>
    <w:rsid w:val="00D40F8E"/>
    <w:rsid w:val="00D83217"/>
    <w:rsid w:val="00D9047D"/>
    <w:rsid w:val="00D91474"/>
    <w:rsid w:val="00DA3A64"/>
    <w:rsid w:val="00DB28B3"/>
    <w:rsid w:val="00DB6803"/>
    <w:rsid w:val="00DC407E"/>
    <w:rsid w:val="00DD027C"/>
    <w:rsid w:val="00DD23F9"/>
    <w:rsid w:val="00DD4C1B"/>
    <w:rsid w:val="00E0230C"/>
    <w:rsid w:val="00E46B44"/>
    <w:rsid w:val="00E65558"/>
    <w:rsid w:val="00E83174"/>
    <w:rsid w:val="00E87C48"/>
    <w:rsid w:val="00EC6F9C"/>
    <w:rsid w:val="00EE3CFB"/>
    <w:rsid w:val="00EF00D3"/>
    <w:rsid w:val="00EF29C5"/>
    <w:rsid w:val="00F049DE"/>
    <w:rsid w:val="00F457EE"/>
    <w:rsid w:val="00F7655F"/>
    <w:rsid w:val="00F80E61"/>
    <w:rsid w:val="00FA3377"/>
    <w:rsid w:val="00FA44F0"/>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6E21D-F7D2-4A22-9C27-E05B71731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Administrator</cp:lastModifiedBy>
  <cp:revision>43</cp:revision>
  <cp:lastPrinted>2024-06-04T23:52:00Z</cp:lastPrinted>
  <dcterms:created xsi:type="dcterms:W3CDTF">2019-09-12T08:05:00Z</dcterms:created>
  <dcterms:modified xsi:type="dcterms:W3CDTF">2024-06-05T00:06:00Z</dcterms:modified>
</cp:coreProperties>
</file>