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FF2D7" w14:textId="662720F4" w:rsidR="008461B0" w:rsidRPr="00A80A71" w:rsidRDefault="00C808A5" w:rsidP="00C808A5">
      <w:pPr>
        <w:jc w:val="left"/>
        <w:rPr>
          <w:sz w:val="22"/>
        </w:rPr>
      </w:pPr>
      <w:r w:rsidRPr="00A80A71">
        <w:rPr>
          <w:rFonts w:hint="eastAsia"/>
          <w:sz w:val="22"/>
        </w:rPr>
        <w:t>様式</w:t>
      </w:r>
      <w:r w:rsidR="00DF5E40" w:rsidRPr="00A80A71">
        <w:rPr>
          <w:rFonts w:hint="eastAsia"/>
          <w:sz w:val="22"/>
        </w:rPr>
        <w:t>３</w:t>
      </w:r>
    </w:p>
    <w:p w14:paraId="3613F859" w14:textId="77777777" w:rsidR="00BF4E31" w:rsidRPr="00A80A71" w:rsidRDefault="00BF4E31">
      <w:pPr>
        <w:rPr>
          <w:sz w:val="24"/>
          <w:szCs w:val="24"/>
        </w:rPr>
      </w:pPr>
    </w:p>
    <w:p w14:paraId="372B4ACB" w14:textId="4CCA388E" w:rsidR="0028139E" w:rsidRDefault="00DF5E40" w:rsidP="00B54269">
      <w:pPr>
        <w:jc w:val="center"/>
        <w:rPr>
          <w:rFonts w:asciiTheme="minorEastAsia" w:eastAsiaTheme="minorEastAsia" w:hAnsiTheme="minorEastAsia"/>
          <w:sz w:val="22"/>
        </w:rPr>
      </w:pPr>
      <w:bookmarkStart w:id="0" w:name="_GoBack"/>
      <w:bookmarkEnd w:id="0"/>
      <w:r w:rsidRPr="00A80A71">
        <w:rPr>
          <w:rFonts w:asciiTheme="minorEastAsia" w:eastAsiaTheme="minorEastAsia" w:hAnsiTheme="minorEastAsia" w:hint="eastAsia"/>
          <w:sz w:val="22"/>
        </w:rPr>
        <w:t>会社概要及び</w:t>
      </w:r>
      <w:r w:rsidR="00333C40">
        <w:rPr>
          <w:rFonts w:asciiTheme="minorEastAsia" w:eastAsiaTheme="minorEastAsia" w:hAnsiTheme="minorEastAsia" w:hint="eastAsia"/>
          <w:sz w:val="22"/>
        </w:rPr>
        <w:t>事業</w:t>
      </w:r>
      <w:r w:rsidRPr="00A80A71">
        <w:rPr>
          <w:rFonts w:asciiTheme="minorEastAsia" w:eastAsiaTheme="minorEastAsia" w:hAnsiTheme="minorEastAsia" w:hint="eastAsia"/>
          <w:sz w:val="22"/>
        </w:rPr>
        <w:t>実績</w:t>
      </w:r>
    </w:p>
    <w:p w14:paraId="5693120F" w14:textId="6328B7AB" w:rsidR="00857242" w:rsidRDefault="00857242" w:rsidP="00B54269">
      <w:pPr>
        <w:jc w:val="center"/>
        <w:rPr>
          <w:rFonts w:asciiTheme="minorEastAsia" w:eastAsiaTheme="minorEastAsia" w:hAnsiTheme="minorEastAsia"/>
          <w:sz w:val="22"/>
        </w:rPr>
      </w:pPr>
    </w:p>
    <w:p w14:paraId="2C1AFC61" w14:textId="3A719FEB" w:rsidR="00857242" w:rsidRPr="005362DD" w:rsidRDefault="005362DD" w:rsidP="005362DD">
      <w:pPr>
        <w:jc w:val="left"/>
        <w:rPr>
          <w:rFonts w:asciiTheme="minorEastAsia" w:eastAsiaTheme="minorEastAsia" w:hAnsiTheme="minorEastAsia"/>
          <w:sz w:val="22"/>
          <w:rPrChange w:id="1" w:author="Administrator" w:date="2024-06-04T11:55:00Z">
            <w:rPr/>
          </w:rPrChange>
        </w:rPr>
        <w:pPrChange w:id="2" w:author="Administrator" w:date="2024-06-04T11:55:00Z">
          <w:pPr>
            <w:pStyle w:val="aa"/>
            <w:numPr>
              <w:numId w:val="2"/>
            </w:numPr>
            <w:ind w:leftChars="0" w:left="420" w:hanging="420"/>
            <w:jc w:val="left"/>
          </w:pPr>
        </w:pPrChange>
      </w:pPr>
      <w:ins w:id="3" w:author="Administrator" w:date="2024-06-04T11:55:00Z">
        <w:r>
          <w:rPr>
            <w:rFonts w:asciiTheme="minorEastAsia" w:eastAsiaTheme="minorEastAsia" w:hAnsiTheme="minorEastAsia" w:hint="eastAsia"/>
            <w:sz w:val="22"/>
          </w:rPr>
          <w:t xml:space="preserve">１　</w:t>
        </w:r>
      </w:ins>
      <w:r w:rsidR="00857242" w:rsidRPr="005362DD">
        <w:rPr>
          <w:rFonts w:asciiTheme="minorEastAsia" w:eastAsiaTheme="minorEastAsia" w:hAnsiTheme="minorEastAsia" w:hint="eastAsia"/>
          <w:sz w:val="22"/>
          <w:rPrChange w:id="4" w:author="Administrator" w:date="2024-06-04T11:55:00Z">
            <w:rPr>
              <w:rFonts w:hint="eastAsia"/>
            </w:rPr>
          </w:rPrChange>
        </w:rPr>
        <w:t>会社概要</w:t>
      </w:r>
    </w:p>
    <w:tbl>
      <w:tblPr>
        <w:tblStyle w:val="a7"/>
        <w:tblW w:w="0" w:type="auto"/>
        <w:tblInd w:w="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57"/>
        <w:gridCol w:w="6731"/>
      </w:tblGrid>
      <w:tr w:rsidR="0028139E" w:rsidRPr="001E7D4A" w14:paraId="38316089" w14:textId="77777777" w:rsidTr="00857242">
        <w:trPr>
          <w:trHeight w:val="680"/>
        </w:trPr>
        <w:tc>
          <w:tcPr>
            <w:tcW w:w="1757" w:type="dxa"/>
            <w:vAlign w:val="center"/>
          </w:tcPr>
          <w:p w14:paraId="638D2D98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名称</w:t>
            </w:r>
          </w:p>
        </w:tc>
        <w:tc>
          <w:tcPr>
            <w:tcW w:w="6731" w:type="dxa"/>
            <w:vAlign w:val="center"/>
          </w:tcPr>
          <w:p w14:paraId="3A1AFB8F" w14:textId="77777777"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14:paraId="20E75153" w14:textId="77777777" w:rsidTr="00857242">
        <w:trPr>
          <w:trHeight w:val="680"/>
        </w:trPr>
        <w:tc>
          <w:tcPr>
            <w:tcW w:w="1757" w:type="dxa"/>
            <w:vAlign w:val="center"/>
          </w:tcPr>
          <w:p w14:paraId="59513B77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731" w:type="dxa"/>
            <w:vAlign w:val="center"/>
          </w:tcPr>
          <w:p w14:paraId="1C6319F3" w14:textId="77777777" w:rsidR="0028139E" w:rsidRPr="001E7D4A" w:rsidRDefault="0028139E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 xml:space="preserve">年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月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日</w:t>
            </w:r>
          </w:p>
        </w:tc>
      </w:tr>
      <w:tr w:rsidR="0028139E" w:rsidRPr="001E7D4A" w14:paraId="3D0AD419" w14:textId="77777777" w:rsidTr="00857242">
        <w:trPr>
          <w:trHeight w:val="680"/>
        </w:trPr>
        <w:tc>
          <w:tcPr>
            <w:tcW w:w="1757" w:type="dxa"/>
            <w:vAlign w:val="center"/>
          </w:tcPr>
          <w:p w14:paraId="6527B305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所在地</w:t>
            </w:r>
          </w:p>
        </w:tc>
        <w:tc>
          <w:tcPr>
            <w:tcW w:w="6731" w:type="dxa"/>
            <w:vAlign w:val="center"/>
          </w:tcPr>
          <w:p w14:paraId="3F0BA6CD" w14:textId="77777777"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14:paraId="0EFB0C1D" w14:textId="77777777" w:rsidTr="00857242">
        <w:trPr>
          <w:trHeight w:val="680"/>
        </w:trPr>
        <w:tc>
          <w:tcPr>
            <w:tcW w:w="1757" w:type="dxa"/>
            <w:vAlign w:val="center"/>
          </w:tcPr>
          <w:p w14:paraId="6377A3D0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資本金</w:t>
            </w:r>
          </w:p>
        </w:tc>
        <w:tc>
          <w:tcPr>
            <w:tcW w:w="6731" w:type="dxa"/>
            <w:vAlign w:val="center"/>
          </w:tcPr>
          <w:p w14:paraId="7FD44F81" w14:textId="77777777" w:rsidR="0028139E" w:rsidRPr="001E7D4A" w:rsidRDefault="0028139E" w:rsidP="004279E6">
            <w:pPr>
              <w:ind w:right="1822"/>
              <w:jc w:val="right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円</w:t>
            </w:r>
          </w:p>
        </w:tc>
      </w:tr>
      <w:tr w:rsidR="0028139E" w:rsidRPr="001E7D4A" w14:paraId="51C400C5" w14:textId="77777777" w:rsidTr="00857242">
        <w:trPr>
          <w:trHeight w:val="680"/>
        </w:trPr>
        <w:tc>
          <w:tcPr>
            <w:tcW w:w="1757" w:type="dxa"/>
            <w:vAlign w:val="center"/>
          </w:tcPr>
          <w:p w14:paraId="500C7EF0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代表者名</w:t>
            </w:r>
          </w:p>
        </w:tc>
        <w:tc>
          <w:tcPr>
            <w:tcW w:w="6731" w:type="dxa"/>
            <w:vAlign w:val="center"/>
          </w:tcPr>
          <w:p w14:paraId="0A6EA531" w14:textId="77777777" w:rsidR="0028139E" w:rsidRPr="001E7D4A" w:rsidRDefault="0028139E" w:rsidP="004279E6">
            <w:pPr>
              <w:jc w:val="center"/>
              <w:rPr>
                <w:sz w:val="22"/>
              </w:rPr>
            </w:pPr>
          </w:p>
        </w:tc>
      </w:tr>
      <w:tr w:rsidR="0028139E" w:rsidRPr="001E7D4A" w14:paraId="14806D28" w14:textId="77777777" w:rsidTr="00857242">
        <w:trPr>
          <w:trHeight w:val="3081"/>
        </w:trPr>
        <w:tc>
          <w:tcPr>
            <w:tcW w:w="1757" w:type="dxa"/>
            <w:vAlign w:val="center"/>
          </w:tcPr>
          <w:p w14:paraId="675E79B4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事業内容</w:t>
            </w:r>
          </w:p>
        </w:tc>
        <w:tc>
          <w:tcPr>
            <w:tcW w:w="6731" w:type="dxa"/>
            <w:vAlign w:val="center"/>
          </w:tcPr>
          <w:p w14:paraId="2E6FDD10" w14:textId="77777777" w:rsidR="0028139E" w:rsidRPr="001E7D4A" w:rsidRDefault="0028139E" w:rsidP="004279E6">
            <w:pPr>
              <w:jc w:val="left"/>
              <w:rPr>
                <w:sz w:val="22"/>
              </w:rPr>
            </w:pPr>
          </w:p>
        </w:tc>
      </w:tr>
      <w:tr w:rsidR="0028139E" w:rsidRPr="001E7D4A" w14:paraId="62B06472" w14:textId="77777777" w:rsidTr="00857242">
        <w:trPr>
          <w:trHeight w:val="680"/>
        </w:trPr>
        <w:tc>
          <w:tcPr>
            <w:tcW w:w="1757" w:type="dxa"/>
            <w:vAlign w:val="center"/>
          </w:tcPr>
          <w:p w14:paraId="1DE84FCE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社員総人数</w:t>
            </w:r>
          </w:p>
        </w:tc>
        <w:tc>
          <w:tcPr>
            <w:tcW w:w="6731" w:type="dxa"/>
            <w:vAlign w:val="center"/>
          </w:tcPr>
          <w:p w14:paraId="744A551E" w14:textId="77777777" w:rsidR="0028139E" w:rsidRPr="001E7D4A" w:rsidRDefault="00246CBB" w:rsidP="004279E6">
            <w:pPr>
              <w:ind w:rightChars="867" w:right="182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</w:tbl>
    <w:p w14:paraId="5E9D2CF3" w14:textId="4881DCA9" w:rsidR="00E345C4" w:rsidRDefault="00E345C4" w:rsidP="00E345C4">
      <w:pPr>
        <w:widowControl/>
        <w:jc w:val="left"/>
      </w:pPr>
      <w:r>
        <w:br w:type="page"/>
      </w:r>
    </w:p>
    <w:p w14:paraId="30E13900" w14:textId="460A22A3" w:rsidR="00857242" w:rsidRDefault="005362DD" w:rsidP="005362DD">
      <w:pPr>
        <w:pPrChange w:id="5" w:author="Administrator" w:date="2024-06-04T11:55:00Z">
          <w:pPr>
            <w:pStyle w:val="aa"/>
            <w:numPr>
              <w:numId w:val="2"/>
            </w:numPr>
            <w:ind w:leftChars="0" w:left="420" w:hanging="420"/>
          </w:pPr>
        </w:pPrChange>
      </w:pPr>
      <w:ins w:id="6" w:author="Administrator" w:date="2024-06-04T11:55:00Z">
        <w:r>
          <w:rPr>
            <w:rFonts w:hint="eastAsia"/>
          </w:rPr>
          <w:lastRenderedPageBreak/>
          <w:t xml:space="preserve">２　</w:t>
        </w:r>
      </w:ins>
      <w:r w:rsidR="00333C40">
        <w:rPr>
          <w:rFonts w:hint="eastAsia"/>
        </w:rPr>
        <w:t>事業</w:t>
      </w:r>
      <w:r w:rsidR="00857242">
        <w:rPr>
          <w:rFonts w:hint="eastAsia"/>
        </w:rPr>
        <w:t>実績について</w:t>
      </w:r>
    </w:p>
    <w:p w14:paraId="6747B67A" w14:textId="3BBFAA6F" w:rsidR="00857242" w:rsidRDefault="00857242" w:rsidP="00857242">
      <w:pPr>
        <w:pStyle w:val="aa"/>
        <w:numPr>
          <w:ilvl w:val="0"/>
          <w:numId w:val="3"/>
        </w:numPr>
        <w:ind w:leftChars="0" w:left="142" w:hanging="142"/>
      </w:pPr>
      <w:r>
        <w:rPr>
          <w:rFonts w:hint="eastAsia"/>
        </w:rPr>
        <w:t>運用開始済みの同種</w:t>
      </w:r>
      <w:r w:rsidR="00333C40">
        <w:rPr>
          <w:rFonts w:hint="eastAsia"/>
        </w:rPr>
        <w:t>事業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1559"/>
        <w:gridCol w:w="1487"/>
        <w:gridCol w:w="2198"/>
        <w:gridCol w:w="1843"/>
      </w:tblGrid>
      <w:tr w:rsidR="00857242" w14:paraId="02850F42" w14:textId="77777777" w:rsidTr="00421248">
        <w:trPr>
          <w:trHeight w:val="730"/>
        </w:trPr>
        <w:tc>
          <w:tcPr>
            <w:tcW w:w="1134" w:type="dxa"/>
            <w:vAlign w:val="center"/>
          </w:tcPr>
          <w:p w14:paraId="327135EA" w14:textId="77777777" w:rsidR="00857242" w:rsidRDefault="00857242" w:rsidP="00857242">
            <w:pPr>
              <w:pStyle w:val="aa"/>
              <w:ind w:leftChars="0" w:left="0"/>
              <w:jc w:val="center"/>
            </w:pPr>
            <w:bookmarkStart w:id="7" w:name="_Hlk160033195"/>
            <w:r>
              <w:rPr>
                <w:rFonts w:hint="eastAsia"/>
              </w:rPr>
              <w:t>年</w:t>
            </w:r>
          </w:p>
          <w:p w14:paraId="350D1DD2" w14:textId="0624574D" w:rsidR="00857242" w:rsidRDefault="00857242" w:rsidP="0085724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（令和）</w:t>
            </w:r>
          </w:p>
        </w:tc>
        <w:tc>
          <w:tcPr>
            <w:tcW w:w="1559" w:type="dxa"/>
            <w:vAlign w:val="center"/>
          </w:tcPr>
          <w:p w14:paraId="533DC759" w14:textId="370E906B" w:rsidR="00857242" w:rsidRDefault="00857242" w:rsidP="0085724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運用開始年月</w:t>
            </w:r>
          </w:p>
        </w:tc>
        <w:tc>
          <w:tcPr>
            <w:tcW w:w="1487" w:type="dxa"/>
            <w:vAlign w:val="center"/>
          </w:tcPr>
          <w:p w14:paraId="041574CE" w14:textId="7D9A6F2D" w:rsidR="00857242" w:rsidRDefault="00857242" w:rsidP="0085724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契約団体</w:t>
            </w:r>
          </w:p>
        </w:tc>
        <w:tc>
          <w:tcPr>
            <w:tcW w:w="2198" w:type="dxa"/>
            <w:vAlign w:val="center"/>
          </w:tcPr>
          <w:p w14:paraId="1D44A485" w14:textId="3825B6B1" w:rsidR="00857242" w:rsidRDefault="00857242" w:rsidP="0085724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充電器設置数</w:t>
            </w:r>
            <w:r w:rsidR="003E7772">
              <w:rPr>
                <w:rFonts w:hint="eastAsia"/>
              </w:rPr>
              <w:t>及び</w:t>
            </w:r>
            <w:r w:rsidR="003E7772">
              <w:rPr>
                <w:rFonts w:hint="eastAsia"/>
              </w:rPr>
              <w:t>k</w:t>
            </w:r>
            <w:r w:rsidR="003E7772">
              <w:t>W</w:t>
            </w:r>
          </w:p>
        </w:tc>
        <w:tc>
          <w:tcPr>
            <w:tcW w:w="1843" w:type="dxa"/>
            <w:vAlign w:val="center"/>
          </w:tcPr>
          <w:p w14:paraId="0B1495B8" w14:textId="2446E021" w:rsidR="00857242" w:rsidRDefault="00857242" w:rsidP="0085724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857242" w14:paraId="50F069C5" w14:textId="77777777" w:rsidTr="00421248">
        <w:tc>
          <w:tcPr>
            <w:tcW w:w="1134" w:type="dxa"/>
          </w:tcPr>
          <w:p w14:paraId="38AF63D1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3B950C36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600251CD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7A11BC64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157552A6" w14:textId="77777777" w:rsidR="00857242" w:rsidRDefault="00857242" w:rsidP="00857242">
            <w:pPr>
              <w:pStyle w:val="aa"/>
              <w:ind w:leftChars="0" w:left="0"/>
            </w:pPr>
          </w:p>
        </w:tc>
      </w:tr>
      <w:tr w:rsidR="00857242" w14:paraId="6EADF444" w14:textId="77777777" w:rsidTr="00421248">
        <w:tc>
          <w:tcPr>
            <w:tcW w:w="1134" w:type="dxa"/>
          </w:tcPr>
          <w:p w14:paraId="32167EA3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2405056A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6FAD70F2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169B7845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6561A96F" w14:textId="77777777" w:rsidR="00857242" w:rsidRDefault="00857242" w:rsidP="00857242">
            <w:pPr>
              <w:pStyle w:val="aa"/>
              <w:ind w:leftChars="0" w:left="0"/>
            </w:pPr>
          </w:p>
        </w:tc>
      </w:tr>
      <w:tr w:rsidR="00857242" w14:paraId="72B31E25" w14:textId="77777777" w:rsidTr="00421248">
        <w:tc>
          <w:tcPr>
            <w:tcW w:w="1134" w:type="dxa"/>
          </w:tcPr>
          <w:p w14:paraId="2280D8F4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440FD30B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2E2034FF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5B65363B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54DE641A" w14:textId="77777777" w:rsidR="00857242" w:rsidRDefault="00857242" w:rsidP="00857242">
            <w:pPr>
              <w:pStyle w:val="aa"/>
              <w:ind w:leftChars="0" w:left="0"/>
            </w:pPr>
          </w:p>
        </w:tc>
      </w:tr>
      <w:tr w:rsidR="00857242" w14:paraId="275B7E27" w14:textId="77777777" w:rsidTr="00421248">
        <w:tc>
          <w:tcPr>
            <w:tcW w:w="1134" w:type="dxa"/>
          </w:tcPr>
          <w:p w14:paraId="5C987670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60049069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2A24F14D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3924A139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4D49E824" w14:textId="77777777" w:rsidR="00857242" w:rsidRDefault="00857242" w:rsidP="00857242">
            <w:pPr>
              <w:pStyle w:val="aa"/>
              <w:ind w:leftChars="0" w:left="0"/>
            </w:pPr>
          </w:p>
        </w:tc>
      </w:tr>
      <w:tr w:rsidR="00857242" w14:paraId="1D6ABBAF" w14:textId="77777777" w:rsidTr="00421248">
        <w:tc>
          <w:tcPr>
            <w:tcW w:w="1134" w:type="dxa"/>
          </w:tcPr>
          <w:p w14:paraId="7C03662C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2973952E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522ECE77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4C29DC82" w14:textId="77777777" w:rsidR="00857242" w:rsidRDefault="00857242" w:rsidP="0085724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7CFD531F" w14:textId="77777777" w:rsidR="00857242" w:rsidRDefault="00857242" w:rsidP="00857242">
            <w:pPr>
              <w:pStyle w:val="aa"/>
              <w:ind w:leftChars="0" w:left="0"/>
            </w:pPr>
          </w:p>
        </w:tc>
      </w:tr>
      <w:bookmarkEnd w:id="7"/>
    </w:tbl>
    <w:p w14:paraId="4AD06CCF" w14:textId="77777777" w:rsidR="00857242" w:rsidRDefault="00857242" w:rsidP="00857242">
      <w:pPr>
        <w:pStyle w:val="aa"/>
        <w:ind w:leftChars="0" w:left="142"/>
      </w:pPr>
    </w:p>
    <w:p w14:paraId="45E4B833" w14:textId="1604595D" w:rsidR="00857242" w:rsidRDefault="00857242" w:rsidP="00857242">
      <w:pPr>
        <w:pStyle w:val="aa"/>
        <w:numPr>
          <w:ilvl w:val="0"/>
          <w:numId w:val="3"/>
        </w:numPr>
        <w:ind w:leftChars="0" w:left="142" w:hanging="142"/>
      </w:pPr>
      <w:r>
        <w:rPr>
          <w:rFonts w:hint="eastAsia"/>
        </w:rPr>
        <w:t>協定書又は契約書締結済みで運用開始前の同種</w:t>
      </w:r>
      <w:r w:rsidR="00333C40">
        <w:rPr>
          <w:rFonts w:hint="eastAsia"/>
        </w:rPr>
        <w:t>事業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1559"/>
        <w:gridCol w:w="1487"/>
        <w:gridCol w:w="2198"/>
        <w:gridCol w:w="1843"/>
      </w:tblGrid>
      <w:tr w:rsidR="00857242" w14:paraId="04368C35" w14:textId="77777777" w:rsidTr="003E7772">
        <w:trPr>
          <w:trHeight w:val="730"/>
        </w:trPr>
        <w:tc>
          <w:tcPr>
            <w:tcW w:w="1134" w:type="dxa"/>
            <w:vAlign w:val="center"/>
          </w:tcPr>
          <w:p w14:paraId="727B6653" w14:textId="77777777" w:rsidR="00857242" w:rsidRDefault="00857242" w:rsidP="009D2C0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年</w:t>
            </w:r>
          </w:p>
          <w:p w14:paraId="03116A47" w14:textId="77777777" w:rsidR="00857242" w:rsidRDefault="00857242" w:rsidP="009D2C0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（令和）</w:t>
            </w:r>
          </w:p>
        </w:tc>
        <w:tc>
          <w:tcPr>
            <w:tcW w:w="1559" w:type="dxa"/>
            <w:vAlign w:val="center"/>
          </w:tcPr>
          <w:p w14:paraId="4E26DD77" w14:textId="77777777" w:rsidR="00857242" w:rsidRDefault="00857242" w:rsidP="009D2C0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運用開始年月</w:t>
            </w:r>
          </w:p>
        </w:tc>
        <w:tc>
          <w:tcPr>
            <w:tcW w:w="1487" w:type="dxa"/>
            <w:vAlign w:val="center"/>
          </w:tcPr>
          <w:p w14:paraId="440AF680" w14:textId="77777777" w:rsidR="00857242" w:rsidRDefault="00857242" w:rsidP="009D2C0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契約団体</w:t>
            </w:r>
          </w:p>
        </w:tc>
        <w:tc>
          <w:tcPr>
            <w:tcW w:w="2198" w:type="dxa"/>
            <w:vAlign w:val="center"/>
          </w:tcPr>
          <w:p w14:paraId="739F55ED" w14:textId="5D826F9A" w:rsidR="00857242" w:rsidRDefault="003E7772" w:rsidP="009D2C0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充電器設置数及び</w:t>
            </w:r>
            <w:r>
              <w:rPr>
                <w:rFonts w:hint="eastAsia"/>
              </w:rPr>
              <w:t>k</w:t>
            </w:r>
            <w:r>
              <w:t>W</w:t>
            </w:r>
          </w:p>
        </w:tc>
        <w:tc>
          <w:tcPr>
            <w:tcW w:w="1843" w:type="dxa"/>
            <w:vAlign w:val="center"/>
          </w:tcPr>
          <w:p w14:paraId="42B0659A" w14:textId="77777777" w:rsidR="00857242" w:rsidRDefault="00857242" w:rsidP="009D2C02">
            <w:pPr>
              <w:pStyle w:val="aa"/>
              <w:ind w:leftChars="0" w:left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857242" w14:paraId="647EB391" w14:textId="77777777" w:rsidTr="003E7772">
        <w:tc>
          <w:tcPr>
            <w:tcW w:w="1134" w:type="dxa"/>
          </w:tcPr>
          <w:p w14:paraId="3BAD76C4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08B208CF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3108AB3E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349E2C49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3315C04A" w14:textId="77777777" w:rsidR="00857242" w:rsidRDefault="00857242" w:rsidP="009D2C02">
            <w:pPr>
              <w:pStyle w:val="aa"/>
              <w:ind w:leftChars="0" w:left="0"/>
            </w:pPr>
          </w:p>
        </w:tc>
      </w:tr>
      <w:tr w:rsidR="00857242" w14:paraId="70467075" w14:textId="77777777" w:rsidTr="003E7772">
        <w:tc>
          <w:tcPr>
            <w:tcW w:w="1134" w:type="dxa"/>
          </w:tcPr>
          <w:p w14:paraId="6BBBB5F6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1B409AFA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18861EFF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6C5FDCA0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349FC49C" w14:textId="77777777" w:rsidR="00857242" w:rsidRDefault="00857242" w:rsidP="009D2C02">
            <w:pPr>
              <w:pStyle w:val="aa"/>
              <w:ind w:leftChars="0" w:left="0"/>
            </w:pPr>
          </w:p>
        </w:tc>
      </w:tr>
      <w:tr w:rsidR="00857242" w14:paraId="2AA8C70E" w14:textId="77777777" w:rsidTr="003E7772">
        <w:tc>
          <w:tcPr>
            <w:tcW w:w="1134" w:type="dxa"/>
          </w:tcPr>
          <w:p w14:paraId="595525E6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329BC9E3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1D9CE16F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26811C3E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422543DA" w14:textId="77777777" w:rsidR="00857242" w:rsidRDefault="00857242" w:rsidP="009D2C02">
            <w:pPr>
              <w:pStyle w:val="aa"/>
              <w:ind w:leftChars="0" w:left="0"/>
            </w:pPr>
          </w:p>
        </w:tc>
      </w:tr>
      <w:tr w:rsidR="00857242" w14:paraId="6712A9E0" w14:textId="77777777" w:rsidTr="003E7772">
        <w:tc>
          <w:tcPr>
            <w:tcW w:w="1134" w:type="dxa"/>
          </w:tcPr>
          <w:p w14:paraId="27E93B28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398F238E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4353D700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026C01BB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048B178A" w14:textId="77777777" w:rsidR="00857242" w:rsidRDefault="00857242" w:rsidP="009D2C02">
            <w:pPr>
              <w:pStyle w:val="aa"/>
              <w:ind w:leftChars="0" w:left="0"/>
            </w:pPr>
          </w:p>
        </w:tc>
      </w:tr>
      <w:tr w:rsidR="00857242" w14:paraId="17C7B005" w14:textId="77777777" w:rsidTr="003E7772">
        <w:tc>
          <w:tcPr>
            <w:tcW w:w="1134" w:type="dxa"/>
          </w:tcPr>
          <w:p w14:paraId="520BF5AB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559" w:type="dxa"/>
          </w:tcPr>
          <w:p w14:paraId="2FDC82FB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487" w:type="dxa"/>
          </w:tcPr>
          <w:p w14:paraId="39999334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2198" w:type="dxa"/>
          </w:tcPr>
          <w:p w14:paraId="53B0F853" w14:textId="77777777" w:rsidR="00857242" w:rsidRDefault="00857242" w:rsidP="009D2C02">
            <w:pPr>
              <w:pStyle w:val="aa"/>
              <w:ind w:leftChars="0" w:left="0"/>
            </w:pPr>
          </w:p>
        </w:tc>
        <w:tc>
          <w:tcPr>
            <w:tcW w:w="1843" w:type="dxa"/>
          </w:tcPr>
          <w:p w14:paraId="4733581A" w14:textId="77777777" w:rsidR="00857242" w:rsidRDefault="00857242" w:rsidP="009D2C02">
            <w:pPr>
              <w:pStyle w:val="aa"/>
              <w:ind w:leftChars="0" w:left="0"/>
            </w:pPr>
          </w:p>
        </w:tc>
      </w:tr>
    </w:tbl>
    <w:p w14:paraId="515AE767" w14:textId="7CC28850" w:rsidR="0014067B" w:rsidRPr="00A80A71" w:rsidRDefault="0014067B" w:rsidP="0014067B">
      <w:pPr>
        <w:ind w:left="420" w:hangingChars="200" w:hanging="420"/>
      </w:pPr>
      <w:r>
        <w:rPr>
          <w:rFonts w:hint="eastAsia"/>
        </w:rPr>
        <w:t xml:space="preserve">※　</w:t>
      </w:r>
      <w:r w:rsidR="00E345C4">
        <w:rPr>
          <w:rFonts w:hint="eastAsia"/>
        </w:rPr>
        <w:t>令和３</w:t>
      </w:r>
      <w:r w:rsidR="00E345C4" w:rsidRPr="00A80A71">
        <w:rPr>
          <w:rFonts w:hint="eastAsia"/>
        </w:rPr>
        <w:t>年度から令和</w:t>
      </w:r>
      <w:r w:rsidR="00E345C4">
        <w:rPr>
          <w:rFonts w:hint="eastAsia"/>
        </w:rPr>
        <w:t>５</w:t>
      </w:r>
      <w:r w:rsidR="00E345C4" w:rsidRPr="00A80A71">
        <w:rPr>
          <w:rFonts w:hint="eastAsia"/>
        </w:rPr>
        <w:t>年度</w:t>
      </w:r>
      <w:ins w:id="8" w:author="Administrator" w:date="2024-06-04T11:56:00Z">
        <w:r w:rsidR="005362DD">
          <w:rPr>
            <w:rFonts w:hint="eastAsia"/>
          </w:rPr>
          <w:t>まで</w:t>
        </w:r>
      </w:ins>
      <w:r w:rsidR="00E345C4" w:rsidRPr="00A80A71">
        <w:rPr>
          <w:rFonts w:hint="eastAsia"/>
        </w:rPr>
        <w:t>（過去</w:t>
      </w:r>
      <w:r w:rsidR="00E345C4">
        <w:rPr>
          <w:rFonts w:hint="eastAsia"/>
        </w:rPr>
        <w:t>３</w:t>
      </w:r>
      <w:r w:rsidR="00E345C4" w:rsidRPr="00A80A71">
        <w:rPr>
          <w:rFonts w:hint="eastAsia"/>
        </w:rPr>
        <w:t>年間）</w:t>
      </w:r>
      <w:r w:rsidR="00E345C4">
        <w:rPr>
          <w:rFonts w:hint="eastAsia"/>
        </w:rPr>
        <w:t>の間の</w:t>
      </w:r>
      <w:r w:rsidR="00E345C4" w:rsidRPr="00A80A71">
        <w:rPr>
          <w:rFonts w:hint="eastAsia"/>
        </w:rPr>
        <w:t>、</w:t>
      </w:r>
      <w:r w:rsidR="00E345C4">
        <w:rPr>
          <w:rFonts w:hint="eastAsia"/>
        </w:rPr>
        <w:t>地方公共団体を契約団体とする直近の</w:t>
      </w:r>
      <w:r w:rsidR="00333C40">
        <w:rPr>
          <w:rFonts w:hint="eastAsia"/>
        </w:rPr>
        <w:t>事業</w:t>
      </w:r>
      <w:r w:rsidR="00E345C4">
        <w:rPr>
          <w:rFonts w:hint="eastAsia"/>
        </w:rPr>
        <w:t>から記載すること。</w:t>
      </w:r>
    </w:p>
    <w:p w14:paraId="276C3708" w14:textId="0B0D43E3" w:rsidR="0014067B" w:rsidRPr="00A80A71" w:rsidRDefault="0014067B" w:rsidP="0014067B">
      <w:pPr>
        <w:ind w:left="420" w:hangingChars="200" w:hanging="420"/>
      </w:pPr>
      <w:r w:rsidRPr="00A80A71">
        <w:rPr>
          <w:rFonts w:hint="eastAsia"/>
        </w:rPr>
        <w:t>※　行は必要に応じて追加し、不要な行は削除すること。</w:t>
      </w:r>
    </w:p>
    <w:p w14:paraId="4B52ADB9" w14:textId="7346A137" w:rsidR="001B1836" w:rsidRPr="00EE0E88" w:rsidRDefault="0014067B" w:rsidP="00403434">
      <w:pPr>
        <w:ind w:leftChars="1" w:left="424" w:hangingChars="201" w:hanging="422"/>
      </w:pPr>
      <w:r w:rsidRPr="00A80A71">
        <w:rPr>
          <w:rFonts w:hint="eastAsia"/>
        </w:rPr>
        <w:t xml:space="preserve">※　</w:t>
      </w:r>
      <w:r w:rsidR="00E345C4">
        <w:rPr>
          <w:rFonts w:hint="eastAsia"/>
        </w:rPr>
        <w:t>特記事項がある場合は、備考欄に記入すること。なお、記入しきれない場合は、別紙により記載すること。</w:t>
      </w:r>
    </w:p>
    <w:sectPr w:rsidR="001B1836" w:rsidRPr="00EE0E88" w:rsidSect="00962C13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F1A80" w14:textId="77777777" w:rsidR="002840AC" w:rsidRDefault="002840AC" w:rsidP="0028139E">
      <w:r>
        <w:separator/>
      </w:r>
    </w:p>
  </w:endnote>
  <w:endnote w:type="continuationSeparator" w:id="0">
    <w:p w14:paraId="42A7641D" w14:textId="77777777" w:rsidR="002840AC" w:rsidRDefault="002840AC" w:rsidP="0028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15899" w14:textId="77777777" w:rsidR="002840AC" w:rsidRDefault="002840AC" w:rsidP="0028139E">
      <w:r>
        <w:separator/>
      </w:r>
    </w:p>
  </w:footnote>
  <w:footnote w:type="continuationSeparator" w:id="0">
    <w:p w14:paraId="15157FE6" w14:textId="77777777" w:rsidR="002840AC" w:rsidRDefault="002840AC" w:rsidP="00281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0149D"/>
    <w:multiLevelType w:val="hybridMultilevel"/>
    <w:tmpl w:val="96A606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1D701F"/>
    <w:multiLevelType w:val="hybridMultilevel"/>
    <w:tmpl w:val="530C82FE"/>
    <w:lvl w:ilvl="0" w:tplc="72464E58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8D602EF"/>
    <w:multiLevelType w:val="hybridMultilevel"/>
    <w:tmpl w:val="512C7D12"/>
    <w:lvl w:ilvl="0" w:tplc="332EF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39E"/>
    <w:rsid w:val="000005D5"/>
    <w:rsid w:val="00000FC5"/>
    <w:rsid w:val="00001289"/>
    <w:rsid w:val="000016D6"/>
    <w:rsid w:val="00001972"/>
    <w:rsid w:val="0000210A"/>
    <w:rsid w:val="0000296A"/>
    <w:rsid w:val="00002DEA"/>
    <w:rsid w:val="00002FE2"/>
    <w:rsid w:val="000030BC"/>
    <w:rsid w:val="0000373B"/>
    <w:rsid w:val="00004986"/>
    <w:rsid w:val="00004B6C"/>
    <w:rsid w:val="0000524F"/>
    <w:rsid w:val="00005BD0"/>
    <w:rsid w:val="00005D2E"/>
    <w:rsid w:val="00005E0F"/>
    <w:rsid w:val="00006365"/>
    <w:rsid w:val="00006511"/>
    <w:rsid w:val="00006634"/>
    <w:rsid w:val="0000672E"/>
    <w:rsid w:val="00006E85"/>
    <w:rsid w:val="00006EED"/>
    <w:rsid w:val="00006FD6"/>
    <w:rsid w:val="00007098"/>
    <w:rsid w:val="000079BF"/>
    <w:rsid w:val="00010888"/>
    <w:rsid w:val="00011250"/>
    <w:rsid w:val="000117FA"/>
    <w:rsid w:val="00012035"/>
    <w:rsid w:val="0001266C"/>
    <w:rsid w:val="000129B6"/>
    <w:rsid w:val="00012E58"/>
    <w:rsid w:val="00012FD8"/>
    <w:rsid w:val="000131C1"/>
    <w:rsid w:val="0001323B"/>
    <w:rsid w:val="00013CE4"/>
    <w:rsid w:val="00014319"/>
    <w:rsid w:val="00014F78"/>
    <w:rsid w:val="0001598C"/>
    <w:rsid w:val="00015CF0"/>
    <w:rsid w:val="00015FDF"/>
    <w:rsid w:val="000160FA"/>
    <w:rsid w:val="00016A9B"/>
    <w:rsid w:val="00016ABE"/>
    <w:rsid w:val="00017426"/>
    <w:rsid w:val="00017B23"/>
    <w:rsid w:val="00017BC6"/>
    <w:rsid w:val="000201A1"/>
    <w:rsid w:val="00020A06"/>
    <w:rsid w:val="00020B00"/>
    <w:rsid w:val="00020CA1"/>
    <w:rsid w:val="000212BA"/>
    <w:rsid w:val="00021CDE"/>
    <w:rsid w:val="00022C0A"/>
    <w:rsid w:val="00023B86"/>
    <w:rsid w:val="00023CC2"/>
    <w:rsid w:val="0002433E"/>
    <w:rsid w:val="00024BCD"/>
    <w:rsid w:val="00024F99"/>
    <w:rsid w:val="00026B11"/>
    <w:rsid w:val="00027E35"/>
    <w:rsid w:val="00030755"/>
    <w:rsid w:val="00030CB7"/>
    <w:rsid w:val="000316CB"/>
    <w:rsid w:val="000318EC"/>
    <w:rsid w:val="000322AB"/>
    <w:rsid w:val="00032C60"/>
    <w:rsid w:val="00032DF4"/>
    <w:rsid w:val="000331E5"/>
    <w:rsid w:val="00033D37"/>
    <w:rsid w:val="00034628"/>
    <w:rsid w:val="00034B37"/>
    <w:rsid w:val="00034C17"/>
    <w:rsid w:val="00035329"/>
    <w:rsid w:val="00035B7C"/>
    <w:rsid w:val="00035BF6"/>
    <w:rsid w:val="00035EC8"/>
    <w:rsid w:val="0003624F"/>
    <w:rsid w:val="00037058"/>
    <w:rsid w:val="000374B4"/>
    <w:rsid w:val="000402A6"/>
    <w:rsid w:val="0004097C"/>
    <w:rsid w:val="0004134E"/>
    <w:rsid w:val="00041703"/>
    <w:rsid w:val="0004181F"/>
    <w:rsid w:val="0004184D"/>
    <w:rsid w:val="00041F30"/>
    <w:rsid w:val="000432FD"/>
    <w:rsid w:val="00044779"/>
    <w:rsid w:val="00044D35"/>
    <w:rsid w:val="0004517E"/>
    <w:rsid w:val="000452FD"/>
    <w:rsid w:val="0004531D"/>
    <w:rsid w:val="00045A56"/>
    <w:rsid w:val="000465CD"/>
    <w:rsid w:val="0004796B"/>
    <w:rsid w:val="00047DF6"/>
    <w:rsid w:val="00050AD2"/>
    <w:rsid w:val="00050E8D"/>
    <w:rsid w:val="00050FAC"/>
    <w:rsid w:val="000512FF"/>
    <w:rsid w:val="0005217B"/>
    <w:rsid w:val="0005238D"/>
    <w:rsid w:val="000526AB"/>
    <w:rsid w:val="00054318"/>
    <w:rsid w:val="00054508"/>
    <w:rsid w:val="00054F06"/>
    <w:rsid w:val="0005559B"/>
    <w:rsid w:val="0005634C"/>
    <w:rsid w:val="00056512"/>
    <w:rsid w:val="0005658D"/>
    <w:rsid w:val="000566B1"/>
    <w:rsid w:val="000571B8"/>
    <w:rsid w:val="000574F9"/>
    <w:rsid w:val="00057B20"/>
    <w:rsid w:val="000605E1"/>
    <w:rsid w:val="00061C23"/>
    <w:rsid w:val="00061C4C"/>
    <w:rsid w:val="00061F80"/>
    <w:rsid w:val="000620AB"/>
    <w:rsid w:val="00062DBD"/>
    <w:rsid w:val="00062FFA"/>
    <w:rsid w:val="000631B5"/>
    <w:rsid w:val="0006382A"/>
    <w:rsid w:val="00065927"/>
    <w:rsid w:val="00065FB8"/>
    <w:rsid w:val="00066239"/>
    <w:rsid w:val="000665C1"/>
    <w:rsid w:val="000665D1"/>
    <w:rsid w:val="0006762B"/>
    <w:rsid w:val="00067805"/>
    <w:rsid w:val="00070355"/>
    <w:rsid w:val="00070B16"/>
    <w:rsid w:val="00070B9D"/>
    <w:rsid w:val="00070D0F"/>
    <w:rsid w:val="0007176F"/>
    <w:rsid w:val="00071821"/>
    <w:rsid w:val="000724C9"/>
    <w:rsid w:val="000726AD"/>
    <w:rsid w:val="00073159"/>
    <w:rsid w:val="00073DC5"/>
    <w:rsid w:val="000741B6"/>
    <w:rsid w:val="00074446"/>
    <w:rsid w:val="00075C70"/>
    <w:rsid w:val="00075D4A"/>
    <w:rsid w:val="0007647B"/>
    <w:rsid w:val="000769ED"/>
    <w:rsid w:val="00080B39"/>
    <w:rsid w:val="0008197F"/>
    <w:rsid w:val="00081C84"/>
    <w:rsid w:val="00082060"/>
    <w:rsid w:val="00083712"/>
    <w:rsid w:val="000840BC"/>
    <w:rsid w:val="0008423F"/>
    <w:rsid w:val="000845B9"/>
    <w:rsid w:val="0008521A"/>
    <w:rsid w:val="000855A2"/>
    <w:rsid w:val="00085B2C"/>
    <w:rsid w:val="000864D4"/>
    <w:rsid w:val="0008668C"/>
    <w:rsid w:val="00086945"/>
    <w:rsid w:val="000869F1"/>
    <w:rsid w:val="00086C2B"/>
    <w:rsid w:val="00087619"/>
    <w:rsid w:val="00087B33"/>
    <w:rsid w:val="00087D98"/>
    <w:rsid w:val="00090C6D"/>
    <w:rsid w:val="00091E87"/>
    <w:rsid w:val="00091EE1"/>
    <w:rsid w:val="0009283E"/>
    <w:rsid w:val="00092B0A"/>
    <w:rsid w:val="0009330A"/>
    <w:rsid w:val="000933E2"/>
    <w:rsid w:val="0009355B"/>
    <w:rsid w:val="00093962"/>
    <w:rsid w:val="00093B24"/>
    <w:rsid w:val="00094965"/>
    <w:rsid w:val="00095E09"/>
    <w:rsid w:val="00096C3E"/>
    <w:rsid w:val="0009734C"/>
    <w:rsid w:val="000976CB"/>
    <w:rsid w:val="00097841"/>
    <w:rsid w:val="0009796C"/>
    <w:rsid w:val="000A010C"/>
    <w:rsid w:val="000A0783"/>
    <w:rsid w:val="000A097B"/>
    <w:rsid w:val="000A0A07"/>
    <w:rsid w:val="000A0FB4"/>
    <w:rsid w:val="000A144C"/>
    <w:rsid w:val="000A3180"/>
    <w:rsid w:val="000A32A6"/>
    <w:rsid w:val="000A34F9"/>
    <w:rsid w:val="000A36D9"/>
    <w:rsid w:val="000A6D97"/>
    <w:rsid w:val="000A74BF"/>
    <w:rsid w:val="000A7889"/>
    <w:rsid w:val="000B02F1"/>
    <w:rsid w:val="000B0545"/>
    <w:rsid w:val="000B0E3A"/>
    <w:rsid w:val="000B126E"/>
    <w:rsid w:val="000B277E"/>
    <w:rsid w:val="000B2EE7"/>
    <w:rsid w:val="000B3138"/>
    <w:rsid w:val="000B335F"/>
    <w:rsid w:val="000B3E1B"/>
    <w:rsid w:val="000B3FA3"/>
    <w:rsid w:val="000B4047"/>
    <w:rsid w:val="000B40AE"/>
    <w:rsid w:val="000B46CB"/>
    <w:rsid w:val="000B47EA"/>
    <w:rsid w:val="000B4B57"/>
    <w:rsid w:val="000B4E08"/>
    <w:rsid w:val="000B5539"/>
    <w:rsid w:val="000B582A"/>
    <w:rsid w:val="000B6931"/>
    <w:rsid w:val="000B6FA3"/>
    <w:rsid w:val="000C00C0"/>
    <w:rsid w:val="000C0188"/>
    <w:rsid w:val="000C0755"/>
    <w:rsid w:val="000C11AA"/>
    <w:rsid w:val="000C176C"/>
    <w:rsid w:val="000C17BF"/>
    <w:rsid w:val="000C1864"/>
    <w:rsid w:val="000C194C"/>
    <w:rsid w:val="000C1C88"/>
    <w:rsid w:val="000C27C1"/>
    <w:rsid w:val="000C2FE6"/>
    <w:rsid w:val="000C3F52"/>
    <w:rsid w:val="000C4629"/>
    <w:rsid w:val="000C4C8A"/>
    <w:rsid w:val="000C4CE5"/>
    <w:rsid w:val="000C4E17"/>
    <w:rsid w:val="000C503D"/>
    <w:rsid w:val="000C554A"/>
    <w:rsid w:val="000C6F07"/>
    <w:rsid w:val="000C71A4"/>
    <w:rsid w:val="000D05ED"/>
    <w:rsid w:val="000D088F"/>
    <w:rsid w:val="000D0F47"/>
    <w:rsid w:val="000D36F7"/>
    <w:rsid w:val="000D396C"/>
    <w:rsid w:val="000D42A8"/>
    <w:rsid w:val="000D50EA"/>
    <w:rsid w:val="000D5BDB"/>
    <w:rsid w:val="000D6811"/>
    <w:rsid w:val="000D6BBB"/>
    <w:rsid w:val="000D6D70"/>
    <w:rsid w:val="000D74FC"/>
    <w:rsid w:val="000D7BB8"/>
    <w:rsid w:val="000E0390"/>
    <w:rsid w:val="000E2259"/>
    <w:rsid w:val="000E247C"/>
    <w:rsid w:val="000E2F7D"/>
    <w:rsid w:val="000E3070"/>
    <w:rsid w:val="000E3479"/>
    <w:rsid w:val="000E3F80"/>
    <w:rsid w:val="000E5CD5"/>
    <w:rsid w:val="000E5D58"/>
    <w:rsid w:val="000E638B"/>
    <w:rsid w:val="000E6824"/>
    <w:rsid w:val="000E6D37"/>
    <w:rsid w:val="000E6ECA"/>
    <w:rsid w:val="000E6F2F"/>
    <w:rsid w:val="000E7018"/>
    <w:rsid w:val="000E7695"/>
    <w:rsid w:val="000F0444"/>
    <w:rsid w:val="000F04CC"/>
    <w:rsid w:val="000F0B36"/>
    <w:rsid w:val="000F1613"/>
    <w:rsid w:val="000F1835"/>
    <w:rsid w:val="000F311F"/>
    <w:rsid w:val="000F36E1"/>
    <w:rsid w:val="000F3C72"/>
    <w:rsid w:val="000F45EC"/>
    <w:rsid w:val="000F478D"/>
    <w:rsid w:val="000F4B68"/>
    <w:rsid w:val="000F52FE"/>
    <w:rsid w:val="000F5693"/>
    <w:rsid w:val="000F6241"/>
    <w:rsid w:val="000F62D4"/>
    <w:rsid w:val="000F635F"/>
    <w:rsid w:val="000F6ABE"/>
    <w:rsid w:val="000F7264"/>
    <w:rsid w:val="000F75BE"/>
    <w:rsid w:val="001002B3"/>
    <w:rsid w:val="00100709"/>
    <w:rsid w:val="001022F5"/>
    <w:rsid w:val="001022FB"/>
    <w:rsid w:val="00102994"/>
    <w:rsid w:val="001030EB"/>
    <w:rsid w:val="00103F27"/>
    <w:rsid w:val="00104A30"/>
    <w:rsid w:val="00105325"/>
    <w:rsid w:val="0010539A"/>
    <w:rsid w:val="001058E4"/>
    <w:rsid w:val="00106A66"/>
    <w:rsid w:val="0010763A"/>
    <w:rsid w:val="00107DBC"/>
    <w:rsid w:val="001103DD"/>
    <w:rsid w:val="00110A84"/>
    <w:rsid w:val="00110C20"/>
    <w:rsid w:val="00110F12"/>
    <w:rsid w:val="0011131A"/>
    <w:rsid w:val="001116A9"/>
    <w:rsid w:val="00111874"/>
    <w:rsid w:val="00111951"/>
    <w:rsid w:val="00112F08"/>
    <w:rsid w:val="00113416"/>
    <w:rsid w:val="00113A2D"/>
    <w:rsid w:val="00113ED8"/>
    <w:rsid w:val="00114174"/>
    <w:rsid w:val="001146D5"/>
    <w:rsid w:val="0011529A"/>
    <w:rsid w:val="00115AFD"/>
    <w:rsid w:val="001166D9"/>
    <w:rsid w:val="001166E2"/>
    <w:rsid w:val="00116922"/>
    <w:rsid w:val="00116D90"/>
    <w:rsid w:val="001171C9"/>
    <w:rsid w:val="0011722E"/>
    <w:rsid w:val="001173CA"/>
    <w:rsid w:val="00120082"/>
    <w:rsid w:val="00120117"/>
    <w:rsid w:val="00120569"/>
    <w:rsid w:val="00120743"/>
    <w:rsid w:val="00120BD5"/>
    <w:rsid w:val="00120CD9"/>
    <w:rsid w:val="00120DC8"/>
    <w:rsid w:val="0012110B"/>
    <w:rsid w:val="0012116A"/>
    <w:rsid w:val="001220E2"/>
    <w:rsid w:val="00122D4F"/>
    <w:rsid w:val="0012306E"/>
    <w:rsid w:val="001231E7"/>
    <w:rsid w:val="0012387F"/>
    <w:rsid w:val="001238FC"/>
    <w:rsid w:val="00124461"/>
    <w:rsid w:val="0012498B"/>
    <w:rsid w:val="00126568"/>
    <w:rsid w:val="001268E6"/>
    <w:rsid w:val="00126B1B"/>
    <w:rsid w:val="00126D50"/>
    <w:rsid w:val="00126EAE"/>
    <w:rsid w:val="001274AA"/>
    <w:rsid w:val="0012763B"/>
    <w:rsid w:val="00130562"/>
    <w:rsid w:val="00130BE3"/>
    <w:rsid w:val="00131DA4"/>
    <w:rsid w:val="00131FD5"/>
    <w:rsid w:val="00132224"/>
    <w:rsid w:val="00133CDA"/>
    <w:rsid w:val="00133EB2"/>
    <w:rsid w:val="00134A5E"/>
    <w:rsid w:val="00134E3A"/>
    <w:rsid w:val="00135617"/>
    <w:rsid w:val="0013687F"/>
    <w:rsid w:val="001369E1"/>
    <w:rsid w:val="00136ABE"/>
    <w:rsid w:val="00137F23"/>
    <w:rsid w:val="00140201"/>
    <w:rsid w:val="0014067B"/>
    <w:rsid w:val="00140C16"/>
    <w:rsid w:val="00141667"/>
    <w:rsid w:val="00141C31"/>
    <w:rsid w:val="001420CA"/>
    <w:rsid w:val="001420D8"/>
    <w:rsid w:val="00142279"/>
    <w:rsid w:val="00142413"/>
    <w:rsid w:val="00142693"/>
    <w:rsid w:val="001436FC"/>
    <w:rsid w:val="001438EF"/>
    <w:rsid w:val="001444C0"/>
    <w:rsid w:val="00145489"/>
    <w:rsid w:val="00145EC8"/>
    <w:rsid w:val="00146D5B"/>
    <w:rsid w:val="00147C4C"/>
    <w:rsid w:val="00147DC5"/>
    <w:rsid w:val="001505A6"/>
    <w:rsid w:val="00150A65"/>
    <w:rsid w:val="001511AA"/>
    <w:rsid w:val="00151397"/>
    <w:rsid w:val="0015196E"/>
    <w:rsid w:val="0015202B"/>
    <w:rsid w:val="0015213F"/>
    <w:rsid w:val="0015259F"/>
    <w:rsid w:val="001537AA"/>
    <w:rsid w:val="0015479A"/>
    <w:rsid w:val="001547FD"/>
    <w:rsid w:val="00154C3E"/>
    <w:rsid w:val="00155144"/>
    <w:rsid w:val="001557A1"/>
    <w:rsid w:val="00156F9C"/>
    <w:rsid w:val="00157411"/>
    <w:rsid w:val="00157C4D"/>
    <w:rsid w:val="0016026F"/>
    <w:rsid w:val="001605E8"/>
    <w:rsid w:val="001607FB"/>
    <w:rsid w:val="00163030"/>
    <w:rsid w:val="00163226"/>
    <w:rsid w:val="00163230"/>
    <w:rsid w:val="0016353E"/>
    <w:rsid w:val="001642FD"/>
    <w:rsid w:val="001644E7"/>
    <w:rsid w:val="001645AF"/>
    <w:rsid w:val="00164EFA"/>
    <w:rsid w:val="00165703"/>
    <w:rsid w:val="00165BED"/>
    <w:rsid w:val="00166411"/>
    <w:rsid w:val="001668BD"/>
    <w:rsid w:val="0016753A"/>
    <w:rsid w:val="001679CD"/>
    <w:rsid w:val="001703CD"/>
    <w:rsid w:val="0017047B"/>
    <w:rsid w:val="00170B32"/>
    <w:rsid w:val="00170FB6"/>
    <w:rsid w:val="0017116A"/>
    <w:rsid w:val="0017258F"/>
    <w:rsid w:val="00172FD0"/>
    <w:rsid w:val="001732D9"/>
    <w:rsid w:val="0017331E"/>
    <w:rsid w:val="001733CE"/>
    <w:rsid w:val="0017381D"/>
    <w:rsid w:val="00173F25"/>
    <w:rsid w:val="0017429E"/>
    <w:rsid w:val="00174830"/>
    <w:rsid w:val="00174F82"/>
    <w:rsid w:val="00175388"/>
    <w:rsid w:val="00175A84"/>
    <w:rsid w:val="00175BA5"/>
    <w:rsid w:val="001762BE"/>
    <w:rsid w:val="00176998"/>
    <w:rsid w:val="00176B33"/>
    <w:rsid w:val="00176B5E"/>
    <w:rsid w:val="00176BD3"/>
    <w:rsid w:val="00176D30"/>
    <w:rsid w:val="00176F0E"/>
    <w:rsid w:val="001771F6"/>
    <w:rsid w:val="001809C9"/>
    <w:rsid w:val="00180A65"/>
    <w:rsid w:val="0018145C"/>
    <w:rsid w:val="001819A0"/>
    <w:rsid w:val="001819B2"/>
    <w:rsid w:val="00182BC3"/>
    <w:rsid w:val="001834F8"/>
    <w:rsid w:val="00183A05"/>
    <w:rsid w:val="0018415A"/>
    <w:rsid w:val="0018444C"/>
    <w:rsid w:val="001845F5"/>
    <w:rsid w:val="00185155"/>
    <w:rsid w:val="00185DBD"/>
    <w:rsid w:val="00185F15"/>
    <w:rsid w:val="001860F3"/>
    <w:rsid w:val="00186D9C"/>
    <w:rsid w:val="001906A5"/>
    <w:rsid w:val="00191477"/>
    <w:rsid w:val="001919E8"/>
    <w:rsid w:val="00191BFE"/>
    <w:rsid w:val="00191C64"/>
    <w:rsid w:val="00192D74"/>
    <w:rsid w:val="00193A6D"/>
    <w:rsid w:val="00194276"/>
    <w:rsid w:val="001942FA"/>
    <w:rsid w:val="00194592"/>
    <w:rsid w:val="001952E8"/>
    <w:rsid w:val="001952F3"/>
    <w:rsid w:val="001960D1"/>
    <w:rsid w:val="0019706E"/>
    <w:rsid w:val="0019763D"/>
    <w:rsid w:val="001A039B"/>
    <w:rsid w:val="001A0EC6"/>
    <w:rsid w:val="001A0FF1"/>
    <w:rsid w:val="001A1308"/>
    <w:rsid w:val="001A15B2"/>
    <w:rsid w:val="001A1E4F"/>
    <w:rsid w:val="001A2395"/>
    <w:rsid w:val="001A241A"/>
    <w:rsid w:val="001A374B"/>
    <w:rsid w:val="001A381F"/>
    <w:rsid w:val="001A5544"/>
    <w:rsid w:val="001A5885"/>
    <w:rsid w:val="001A62B4"/>
    <w:rsid w:val="001A643C"/>
    <w:rsid w:val="001A6E98"/>
    <w:rsid w:val="001A756B"/>
    <w:rsid w:val="001B007D"/>
    <w:rsid w:val="001B0919"/>
    <w:rsid w:val="001B0B2B"/>
    <w:rsid w:val="001B1836"/>
    <w:rsid w:val="001B1ACD"/>
    <w:rsid w:val="001B30B5"/>
    <w:rsid w:val="001B30F1"/>
    <w:rsid w:val="001B33CA"/>
    <w:rsid w:val="001B344D"/>
    <w:rsid w:val="001B3562"/>
    <w:rsid w:val="001B3828"/>
    <w:rsid w:val="001B3EDF"/>
    <w:rsid w:val="001B3F50"/>
    <w:rsid w:val="001B40D2"/>
    <w:rsid w:val="001B451B"/>
    <w:rsid w:val="001B5048"/>
    <w:rsid w:val="001B509A"/>
    <w:rsid w:val="001B6623"/>
    <w:rsid w:val="001B69EC"/>
    <w:rsid w:val="001B6CA1"/>
    <w:rsid w:val="001C0751"/>
    <w:rsid w:val="001C0CE4"/>
    <w:rsid w:val="001C0D3C"/>
    <w:rsid w:val="001C1C77"/>
    <w:rsid w:val="001C2942"/>
    <w:rsid w:val="001C2DF4"/>
    <w:rsid w:val="001C308D"/>
    <w:rsid w:val="001C351D"/>
    <w:rsid w:val="001C36EA"/>
    <w:rsid w:val="001C3F13"/>
    <w:rsid w:val="001C3F6B"/>
    <w:rsid w:val="001C4058"/>
    <w:rsid w:val="001C4243"/>
    <w:rsid w:val="001C42B5"/>
    <w:rsid w:val="001C4690"/>
    <w:rsid w:val="001C47A4"/>
    <w:rsid w:val="001C4E1D"/>
    <w:rsid w:val="001C56F3"/>
    <w:rsid w:val="001C5B82"/>
    <w:rsid w:val="001C5B90"/>
    <w:rsid w:val="001C5D45"/>
    <w:rsid w:val="001C66A4"/>
    <w:rsid w:val="001C7AC2"/>
    <w:rsid w:val="001D00C8"/>
    <w:rsid w:val="001D0E98"/>
    <w:rsid w:val="001D1318"/>
    <w:rsid w:val="001D13D2"/>
    <w:rsid w:val="001D13DB"/>
    <w:rsid w:val="001D1874"/>
    <w:rsid w:val="001D1A14"/>
    <w:rsid w:val="001D2698"/>
    <w:rsid w:val="001D2A17"/>
    <w:rsid w:val="001D2FFE"/>
    <w:rsid w:val="001D396D"/>
    <w:rsid w:val="001D4CAB"/>
    <w:rsid w:val="001D4CC1"/>
    <w:rsid w:val="001D5C2C"/>
    <w:rsid w:val="001D69A0"/>
    <w:rsid w:val="001D6BD9"/>
    <w:rsid w:val="001D7367"/>
    <w:rsid w:val="001E033F"/>
    <w:rsid w:val="001E06FA"/>
    <w:rsid w:val="001E0BF2"/>
    <w:rsid w:val="001E0CE1"/>
    <w:rsid w:val="001E0D12"/>
    <w:rsid w:val="001E10BD"/>
    <w:rsid w:val="001E1D2C"/>
    <w:rsid w:val="001E1F61"/>
    <w:rsid w:val="001E21ED"/>
    <w:rsid w:val="001E2456"/>
    <w:rsid w:val="001E2594"/>
    <w:rsid w:val="001E2A51"/>
    <w:rsid w:val="001E2C91"/>
    <w:rsid w:val="001E2D71"/>
    <w:rsid w:val="001E4643"/>
    <w:rsid w:val="001E4A68"/>
    <w:rsid w:val="001E4D4F"/>
    <w:rsid w:val="001E544A"/>
    <w:rsid w:val="001E60EA"/>
    <w:rsid w:val="001E63B4"/>
    <w:rsid w:val="001E7526"/>
    <w:rsid w:val="001E79C2"/>
    <w:rsid w:val="001E7BBB"/>
    <w:rsid w:val="001E7D4A"/>
    <w:rsid w:val="001F053B"/>
    <w:rsid w:val="001F1235"/>
    <w:rsid w:val="001F1474"/>
    <w:rsid w:val="001F1E2F"/>
    <w:rsid w:val="001F229F"/>
    <w:rsid w:val="001F24D7"/>
    <w:rsid w:val="001F26B2"/>
    <w:rsid w:val="001F2E5A"/>
    <w:rsid w:val="001F3133"/>
    <w:rsid w:val="001F408F"/>
    <w:rsid w:val="001F411C"/>
    <w:rsid w:val="001F422F"/>
    <w:rsid w:val="001F4536"/>
    <w:rsid w:val="001F4B2C"/>
    <w:rsid w:val="001F56EF"/>
    <w:rsid w:val="001F618E"/>
    <w:rsid w:val="001F62F8"/>
    <w:rsid w:val="001F6D81"/>
    <w:rsid w:val="001F73E5"/>
    <w:rsid w:val="001F7A66"/>
    <w:rsid w:val="001F7D35"/>
    <w:rsid w:val="00200237"/>
    <w:rsid w:val="00200813"/>
    <w:rsid w:val="0020128B"/>
    <w:rsid w:val="00201AC7"/>
    <w:rsid w:val="00201C35"/>
    <w:rsid w:val="00201E72"/>
    <w:rsid w:val="002020C3"/>
    <w:rsid w:val="00202306"/>
    <w:rsid w:val="00202777"/>
    <w:rsid w:val="00202D22"/>
    <w:rsid w:val="002034F3"/>
    <w:rsid w:val="00204762"/>
    <w:rsid w:val="00204E39"/>
    <w:rsid w:val="00205045"/>
    <w:rsid w:val="00205C21"/>
    <w:rsid w:val="00205E77"/>
    <w:rsid w:val="00205EF9"/>
    <w:rsid w:val="002061E6"/>
    <w:rsid w:val="00206350"/>
    <w:rsid w:val="00206719"/>
    <w:rsid w:val="00206751"/>
    <w:rsid w:val="00207C32"/>
    <w:rsid w:val="00207E77"/>
    <w:rsid w:val="00207EAB"/>
    <w:rsid w:val="00207F09"/>
    <w:rsid w:val="00210EF5"/>
    <w:rsid w:val="002116A8"/>
    <w:rsid w:val="00211744"/>
    <w:rsid w:val="00211AC4"/>
    <w:rsid w:val="0021209A"/>
    <w:rsid w:val="00212285"/>
    <w:rsid w:val="002129EB"/>
    <w:rsid w:val="00212A19"/>
    <w:rsid w:val="00212BD2"/>
    <w:rsid w:val="0021325C"/>
    <w:rsid w:val="00213481"/>
    <w:rsid w:val="00213489"/>
    <w:rsid w:val="00213BD8"/>
    <w:rsid w:val="00214293"/>
    <w:rsid w:val="002146D3"/>
    <w:rsid w:val="00214EA0"/>
    <w:rsid w:val="00214F4C"/>
    <w:rsid w:val="002154E4"/>
    <w:rsid w:val="00215901"/>
    <w:rsid w:val="00216066"/>
    <w:rsid w:val="002165AD"/>
    <w:rsid w:val="00216A58"/>
    <w:rsid w:val="00216C32"/>
    <w:rsid w:val="0021727C"/>
    <w:rsid w:val="002202F9"/>
    <w:rsid w:val="0022106B"/>
    <w:rsid w:val="002213A0"/>
    <w:rsid w:val="00221FB2"/>
    <w:rsid w:val="00222F42"/>
    <w:rsid w:val="00223C99"/>
    <w:rsid w:val="00223D8D"/>
    <w:rsid w:val="00223DE8"/>
    <w:rsid w:val="00224259"/>
    <w:rsid w:val="0022460F"/>
    <w:rsid w:val="00224797"/>
    <w:rsid w:val="00224B1C"/>
    <w:rsid w:val="00224E10"/>
    <w:rsid w:val="00224EF4"/>
    <w:rsid w:val="002270E2"/>
    <w:rsid w:val="00227849"/>
    <w:rsid w:val="00227F63"/>
    <w:rsid w:val="00230081"/>
    <w:rsid w:val="002307FF"/>
    <w:rsid w:val="00230BC5"/>
    <w:rsid w:val="00231475"/>
    <w:rsid w:val="00231578"/>
    <w:rsid w:val="00231A2E"/>
    <w:rsid w:val="00231FCE"/>
    <w:rsid w:val="0023298F"/>
    <w:rsid w:val="002331B2"/>
    <w:rsid w:val="00233874"/>
    <w:rsid w:val="00233A96"/>
    <w:rsid w:val="00233C97"/>
    <w:rsid w:val="00234C5A"/>
    <w:rsid w:val="0023528B"/>
    <w:rsid w:val="002353CD"/>
    <w:rsid w:val="00235562"/>
    <w:rsid w:val="00235C69"/>
    <w:rsid w:val="00236EE5"/>
    <w:rsid w:val="00236EFA"/>
    <w:rsid w:val="00237372"/>
    <w:rsid w:val="00237385"/>
    <w:rsid w:val="00237CDC"/>
    <w:rsid w:val="002407FA"/>
    <w:rsid w:val="00240DF8"/>
    <w:rsid w:val="00240EC8"/>
    <w:rsid w:val="00241072"/>
    <w:rsid w:val="002410AC"/>
    <w:rsid w:val="00241779"/>
    <w:rsid w:val="00241AF1"/>
    <w:rsid w:val="00242349"/>
    <w:rsid w:val="00242641"/>
    <w:rsid w:val="00242AE4"/>
    <w:rsid w:val="0024313B"/>
    <w:rsid w:val="00244057"/>
    <w:rsid w:val="00244543"/>
    <w:rsid w:val="002447C8"/>
    <w:rsid w:val="00244896"/>
    <w:rsid w:val="00244C78"/>
    <w:rsid w:val="0024691A"/>
    <w:rsid w:val="00246943"/>
    <w:rsid w:val="00246CBB"/>
    <w:rsid w:val="0024774B"/>
    <w:rsid w:val="002479E8"/>
    <w:rsid w:val="00247F05"/>
    <w:rsid w:val="00250639"/>
    <w:rsid w:val="00250837"/>
    <w:rsid w:val="002510FD"/>
    <w:rsid w:val="002511DC"/>
    <w:rsid w:val="002513E6"/>
    <w:rsid w:val="00251582"/>
    <w:rsid w:val="00251B16"/>
    <w:rsid w:val="00251E75"/>
    <w:rsid w:val="00253228"/>
    <w:rsid w:val="00253283"/>
    <w:rsid w:val="00253622"/>
    <w:rsid w:val="002537F2"/>
    <w:rsid w:val="002540B5"/>
    <w:rsid w:val="002544ED"/>
    <w:rsid w:val="00254E0C"/>
    <w:rsid w:val="00254F9A"/>
    <w:rsid w:val="0025576F"/>
    <w:rsid w:val="002557C3"/>
    <w:rsid w:val="00255AB5"/>
    <w:rsid w:val="00255CC1"/>
    <w:rsid w:val="002560B1"/>
    <w:rsid w:val="0025616A"/>
    <w:rsid w:val="0025625B"/>
    <w:rsid w:val="0025643C"/>
    <w:rsid w:val="00256A1B"/>
    <w:rsid w:val="00256B98"/>
    <w:rsid w:val="00256FDB"/>
    <w:rsid w:val="0025792E"/>
    <w:rsid w:val="00257F03"/>
    <w:rsid w:val="0026064C"/>
    <w:rsid w:val="00260C9E"/>
    <w:rsid w:val="00260D45"/>
    <w:rsid w:val="002618F2"/>
    <w:rsid w:val="00262C41"/>
    <w:rsid w:val="00263283"/>
    <w:rsid w:val="002634CC"/>
    <w:rsid w:val="00263B87"/>
    <w:rsid w:val="00263B92"/>
    <w:rsid w:val="00263BBB"/>
    <w:rsid w:val="00263DD8"/>
    <w:rsid w:val="00263F13"/>
    <w:rsid w:val="00264006"/>
    <w:rsid w:val="002643C9"/>
    <w:rsid w:val="00265582"/>
    <w:rsid w:val="002662B6"/>
    <w:rsid w:val="00266525"/>
    <w:rsid w:val="002670EC"/>
    <w:rsid w:val="00267134"/>
    <w:rsid w:val="002671B9"/>
    <w:rsid w:val="0026734D"/>
    <w:rsid w:val="00267A08"/>
    <w:rsid w:val="00267E5A"/>
    <w:rsid w:val="002704A0"/>
    <w:rsid w:val="00270A00"/>
    <w:rsid w:val="0027102F"/>
    <w:rsid w:val="00271316"/>
    <w:rsid w:val="00271399"/>
    <w:rsid w:val="00271466"/>
    <w:rsid w:val="00272B70"/>
    <w:rsid w:val="002735CF"/>
    <w:rsid w:val="0027504F"/>
    <w:rsid w:val="00275AAE"/>
    <w:rsid w:val="00275E01"/>
    <w:rsid w:val="002760B6"/>
    <w:rsid w:val="00276353"/>
    <w:rsid w:val="0027704C"/>
    <w:rsid w:val="002775DC"/>
    <w:rsid w:val="0027773F"/>
    <w:rsid w:val="002800CF"/>
    <w:rsid w:val="0028133A"/>
    <w:rsid w:val="0028139E"/>
    <w:rsid w:val="00281DE7"/>
    <w:rsid w:val="00281E8D"/>
    <w:rsid w:val="00282186"/>
    <w:rsid w:val="00282D0A"/>
    <w:rsid w:val="002836BA"/>
    <w:rsid w:val="00283D4E"/>
    <w:rsid w:val="002840AC"/>
    <w:rsid w:val="002842A6"/>
    <w:rsid w:val="002845D4"/>
    <w:rsid w:val="00284659"/>
    <w:rsid w:val="002851A7"/>
    <w:rsid w:val="0028526A"/>
    <w:rsid w:val="00285965"/>
    <w:rsid w:val="002861C8"/>
    <w:rsid w:val="00286A48"/>
    <w:rsid w:val="00286BA4"/>
    <w:rsid w:val="00286E78"/>
    <w:rsid w:val="00287410"/>
    <w:rsid w:val="002877B2"/>
    <w:rsid w:val="0029038F"/>
    <w:rsid w:val="00290D84"/>
    <w:rsid w:val="00290E6F"/>
    <w:rsid w:val="002911AA"/>
    <w:rsid w:val="00291823"/>
    <w:rsid w:val="002920F4"/>
    <w:rsid w:val="00293113"/>
    <w:rsid w:val="00293BE7"/>
    <w:rsid w:val="00294696"/>
    <w:rsid w:val="00294914"/>
    <w:rsid w:val="00295F92"/>
    <w:rsid w:val="00296A64"/>
    <w:rsid w:val="00296B18"/>
    <w:rsid w:val="00297260"/>
    <w:rsid w:val="002975D7"/>
    <w:rsid w:val="00297C53"/>
    <w:rsid w:val="00297D3D"/>
    <w:rsid w:val="002A0BD5"/>
    <w:rsid w:val="002A0E6E"/>
    <w:rsid w:val="002A102E"/>
    <w:rsid w:val="002A247A"/>
    <w:rsid w:val="002A2599"/>
    <w:rsid w:val="002A2687"/>
    <w:rsid w:val="002A27C1"/>
    <w:rsid w:val="002A2B0B"/>
    <w:rsid w:val="002A2E23"/>
    <w:rsid w:val="002A30E1"/>
    <w:rsid w:val="002A3A24"/>
    <w:rsid w:val="002A3C09"/>
    <w:rsid w:val="002A3CCC"/>
    <w:rsid w:val="002A442D"/>
    <w:rsid w:val="002A6908"/>
    <w:rsid w:val="002A76ED"/>
    <w:rsid w:val="002A77E6"/>
    <w:rsid w:val="002A7C65"/>
    <w:rsid w:val="002B0202"/>
    <w:rsid w:val="002B036D"/>
    <w:rsid w:val="002B04FD"/>
    <w:rsid w:val="002B07D3"/>
    <w:rsid w:val="002B0E48"/>
    <w:rsid w:val="002B1841"/>
    <w:rsid w:val="002B1BFA"/>
    <w:rsid w:val="002B1DD6"/>
    <w:rsid w:val="002B399E"/>
    <w:rsid w:val="002B40FF"/>
    <w:rsid w:val="002B4C05"/>
    <w:rsid w:val="002B5C19"/>
    <w:rsid w:val="002B6BB2"/>
    <w:rsid w:val="002B7031"/>
    <w:rsid w:val="002B7076"/>
    <w:rsid w:val="002B74AE"/>
    <w:rsid w:val="002B7597"/>
    <w:rsid w:val="002B7A95"/>
    <w:rsid w:val="002B7C9A"/>
    <w:rsid w:val="002B7E00"/>
    <w:rsid w:val="002C0B38"/>
    <w:rsid w:val="002C1700"/>
    <w:rsid w:val="002C1A81"/>
    <w:rsid w:val="002C1BD3"/>
    <w:rsid w:val="002C219E"/>
    <w:rsid w:val="002C2C19"/>
    <w:rsid w:val="002C31C3"/>
    <w:rsid w:val="002C31CD"/>
    <w:rsid w:val="002C3495"/>
    <w:rsid w:val="002C3D05"/>
    <w:rsid w:val="002C3D66"/>
    <w:rsid w:val="002C3E34"/>
    <w:rsid w:val="002C4166"/>
    <w:rsid w:val="002C4F9F"/>
    <w:rsid w:val="002C5365"/>
    <w:rsid w:val="002C623B"/>
    <w:rsid w:val="002C7754"/>
    <w:rsid w:val="002C799B"/>
    <w:rsid w:val="002C7AD1"/>
    <w:rsid w:val="002C7E52"/>
    <w:rsid w:val="002C7F76"/>
    <w:rsid w:val="002D00A2"/>
    <w:rsid w:val="002D00D3"/>
    <w:rsid w:val="002D116E"/>
    <w:rsid w:val="002D1504"/>
    <w:rsid w:val="002D16C8"/>
    <w:rsid w:val="002D2C82"/>
    <w:rsid w:val="002D3C57"/>
    <w:rsid w:val="002D499B"/>
    <w:rsid w:val="002D4AC8"/>
    <w:rsid w:val="002D5300"/>
    <w:rsid w:val="002D5C16"/>
    <w:rsid w:val="002D6240"/>
    <w:rsid w:val="002D65EA"/>
    <w:rsid w:val="002D68CD"/>
    <w:rsid w:val="002D6A15"/>
    <w:rsid w:val="002D6F99"/>
    <w:rsid w:val="002D7A4B"/>
    <w:rsid w:val="002D7ABA"/>
    <w:rsid w:val="002D7F3E"/>
    <w:rsid w:val="002E096B"/>
    <w:rsid w:val="002E12F0"/>
    <w:rsid w:val="002E1B7B"/>
    <w:rsid w:val="002E212F"/>
    <w:rsid w:val="002E2185"/>
    <w:rsid w:val="002E26DE"/>
    <w:rsid w:val="002E2F6F"/>
    <w:rsid w:val="002E44CF"/>
    <w:rsid w:val="002E4FAC"/>
    <w:rsid w:val="002E507C"/>
    <w:rsid w:val="002E56C5"/>
    <w:rsid w:val="002E5AB9"/>
    <w:rsid w:val="002E5C13"/>
    <w:rsid w:val="002E60A9"/>
    <w:rsid w:val="002E640D"/>
    <w:rsid w:val="002E762C"/>
    <w:rsid w:val="002F0153"/>
    <w:rsid w:val="002F0BC7"/>
    <w:rsid w:val="002F124E"/>
    <w:rsid w:val="002F14E5"/>
    <w:rsid w:val="002F2A34"/>
    <w:rsid w:val="002F3157"/>
    <w:rsid w:val="002F35E3"/>
    <w:rsid w:val="002F3E39"/>
    <w:rsid w:val="002F5DE4"/>
    <w:rsid w:val="002F60F6"/>
    <w:rsid w:val="002F7344"/>
    <w:rsid w:val="002F75EA"/>
    <w:rsid w:val="002F7DF9"/>
    <w:rsid w:val="00300E85"/>
    <w:rsid w:val="00300F74"/>
    <w:rsid w:val="003013EE"/>
    <w:rsid w:val="00301C2E"/>
    <w:rsid w:val="00301C48"/>
    <w:rsid w:val="00302155"/>
    <w:rsid w:val="0030225F"/>
    <w:rsid w:val="00302675"/>
    <w:rsid w:val="003027B5"/>
    <w:rsid w:val="00302B7E"/>
    <w:rsid w:val="00303EEE"/>
    <w:rsid w:val="003040D2"/>
    <w:rsid w:val="003051CA"/>
    <w:rsid w:val="00305514"/>
    <w:rsid w:val="0030559C"/>
    <w:rsid w:val="00305823"/>
    <w:rsid w:val="00306531"/>
    <w:rsid w:val="00306EDC"/>
    <w:rsid w:val="00306F2D"/>
    <w:rsid w:val="00307908"/>
    <w:rsid w:val="00307967"/>
    <w:rsid w:val="00310406"/>
    <w:rsid w:val="0031046F"/>
    <w:rsid w:val="003105C5"/>
    <w:rsid w:val="00311852"/>
    <w:rsid w:val="00311CFF"/>
    <w:rsid w:val="003140B2"/>
    <w:rsid w:val="00314AD1"/>
    <w:rsid w:val="00315427"/>
    <w:rsid w:val="003159CB"/>
    <w:rsid w:val="003174C0"/>
    <w:rsid w:val="0031763C"/>
    <w:rsid w:val="00317851"/>
    <w:rsid w:val="00317A4E"/>
    <w:rsid w:val="003202EF"/>
    <w:rsid w:val="00320AFB"/>
    <w:rsid w:val="00320D49"/>
    <w:rsid w:val="0032169D"/>
    <w:rsid w:val="00321EEC"/>
    <w:rsid w:val="003234C4"/>
    <w:rsid w:val="0032360E"/>
    <w:rsid w:val="0032372D"/>
    <w:rsid w:val="00323C66"/>
    <w:rsid w:val="00323D83"/>
    <w:rsid w:val="003242F0"/>
    <w:rsid w:val="00324742"/>
    <w:rsid w:val="00324C19"/>
    <w:rsid w:val="00324CA6"/>
    <w:rsid w:val="003250F7"/>
    <w:rsid w:val="00325542"/>
    <w:rsid w:val="00325D40"/>
    <w:rsid w:val="003272B1"/>
    <w:rsid w:val="00327F77"/>
    <w:rsid w:val="00330755"/>
    <w:rsid w:val="00330856"/>
    <w:rsid w:val="00330F8A"/>
    <w:rsid w:val="003313D9"/>
    <w:rsid w:val="00331F9D"/>
    <w:rsid w:val="00332AB6"/>
    <w:rsid w:val="00332E2F"/>
    <w:rsid w:val="00333615"/>
    <w:rsid w:val="003339C1"/>
    <w:rsid w:val="00333C40"/>
    <w:rsid w:val="003341E8"/>
    <w:rsid w:val="003342EB"/>
    <w:rsid w:val="00334CB3"/>
    <w:rsid w:val="00334E2A"/>
    <w:rsid w:val="00335462"/>
    <w:rsid w:val="00335C71"/>
    <w:rsid w:val="00336719"/>
    <w:rsid w:val="00336813"/>
    <w:rsid w:val="0033684C"/>
    <w:rsid w:val="003371CD"/>
    <w:rsid w:val="00337A7E"/>
    <w:rsid w:val="00337E86"/>
    <w:rsid w:val="003401D6"/>
    <w:rsid w:val="00340545"/>
    <w:rsid w:val="00340AE2"/>
    <w:rsid w:val="00340C0F"/>
    <w:rsid w:val="003417D9"/>
    <w:rsid w:val="0034219B"/>
    <w:rsid w:val="0034262C"/>
    <w:rsid w:val="00343233"/>
    <w:rsid w:val="00343C4E"/>
    <w:rsid w:val="003443A2"/>
    <w:rsid w:val="0034473A"/>
    <w:rsid w:val="0034475C"/>
    <w:rsid w:val="00344A16"/>
    <w:rsid w:val="00344D09"/>
    <w:rsid w:val="00345872"/>
    <w:rsid w:val="00346D77"/>
    <w:rsid w:val="00346E0B"/>
    <w:rsid w:val="00347ECD"/>
    <w:rsid w:val="00347FAB"/>
    <w:rsid w:val="00350459"/>
    <w:rsid w:val="00350A85"/>
    <w:rsid w:val="00350CC7"/>
    <w:rsid w:val="00351678"/>
    <w:rsid w:val="0035183B"/>
    <w:rsid w:val="003524E1"/>
    <w:rsid w:val="00352837"/>
    <w:rsid w:val="00353566"/>
    <w:rsid w:val="00353D2F"/>
    <w:rsid w:val="00353EA4"/>
    <w:rsid w:val="00353F74"/>
    <w:rsid w:val="00353F7B"/>
    <w:rsid w:val="0035466F"/>
    <w:rsid w:val="00355385"/>
    <w:rsid w:val="00355D73"/>
    <w:rsid w:val="003563DA"/>
    <w:rsid w:val="003569F7"/>
    <w:rsid w:val="00356EE5"/>
    <w:rsid w:val="00357919"/>
    <w:rsid w:val="00357949"/>
    <w:rsid w:val="00357AD5"/>
    <w:rsid w:val="00357C59"/>
    <w:rsid w:val="00357E42"/>
    <w:rsid w:val="00360900"/>
    <w:rsid w:val="00360F10"/>
    <w:rsid w:val="00361076"/>
    <w:rsid w:val="00361D50"/>
    <w:rsid w:val="00361F50"/>
    <w:rsid w:val="0036251C"/>
    <w:rsid w:val="00363998"/>
    <w:rsid w:val="00363E56"/>
    <w:rsid w:val="00363ECC"/>
    <w:rsid w:val="00364868"/>
    <w:rsid w:val="00364A28"/>
    <w:rsid w:val="003650B7"/>
    <w:rsid w:val="003655F7"/>
    <w:rsid w:val="003658A3"/>
    <w:rsid w:val="00365CC9"/>
    <w:rsid w:val="003669BF"/>
    <w:rsid w:val="003700CE"/>
    <w:rsid w:val="00370996"/>
    <w:rsid w:val="00370B7A"/>
    <w:rsid w:val="00370C3A"/>
    <w:rsid w:val="00371273"/>
    <w:rsid w:val="0037169B"/>
    <w:rsid w:val="00371D33"/>
    <w:rsid w:val="00372065"/>
    <w:rsid w:val="0037206C"/>
    <w:rsid w:val="00372769"/>
    <w:rsid w:val="0037320D"/>
    <w:rsid w:val="00373A32"/>
    <w:rsid w:val="00373AAA"/>
    <w:rsid w:val="00373DCE"/>
    <w:rsid w:val="00373E37"/>
    <w:rsid w:val="003751EA"/>
    <w:rsid w:val="00375601"/>
    <w:rsid w:val="0037577A"/>
    <w:rsid w:val="00376329"/>
    <w:rsid w:val="00376B93"/>
    <w:rsid w:val="0037799B"/>
    <w:rsid w:val="00380483"/>
    <w:rsid w:val="00380548"/>
    <w:rsid w:val="00380BC0"/>
    <w:rsid w:val="00381D3B"/>
    <w:rsid w:val="00381FF5"/>
    <w:rsid w:val="00382C8B"/>
    <w:rsid w:val="003833E5"/>
    <w:rsid w:val="0038377C"/>
    <w:rsid w:val="00383B79"/>
    <w:rsid w:val="00383DCF"/>
    <w:rsid w:val="00383EB8"/>
    <w:rsid w:val="00384D51"/>
    <w:rsid w:val="00385782"/>
    <w:rsid w:val="00385B93"/>
    <w:rsid w:val="00385D69"/>
    <w:rsid w:val="00386775"/>
    <w:rsid w:val="00386DFA"/>
    <w:rsid w:val="00387221"/>
    <w:rsid w:val="00387F97"/>
    <w:rsid w:val="00390018"/>
    <w:rsid w:val="00390C11"/>
    <w:rsid w:val="00391122"/>
    <w:rsid w:val="003917DF"/>
    <w:rsid w:val="00392061"/>
    <w:rsid w:val="0039222C"/>
    <w:rsid w:val="00392AF7"/>
    <w:rsid w:val="00393CAB"/>
    <w:rsid w:val="0039411E"/>
    <w:rsid w:val="00396BAD"/>
    <w:rsid w:val="003972D2"/>
    <w:rsid w:val="00397BF8"/>
    <w:rsid w:val="00397D67"/>
    <w:rsid w:val="003A04E9"/>
    <w:rsid w:val="003A073C"/>
    <w:rsid w:val="003A0ED5"/>
    <w:rsid w:val="003A0F41"/>
    <w:rsid w:val="003A10D3"/>
    <w:rsid w:val="003A18D8"/>
    <w:rsid w:val="003A1A94"/>
    <w:rsid w:val="003A1C98"/>
    <w:rsid w:val="003A2074"/>
    <w:rsid w:val="003A34BE"/>
    <w:rsid w:val="003A3671"/>
    <w:rsid w:val="003A36E8"/>
    <w:rsid w:val="003A4A27"/>
    <w:rsid w:val="003A5727"/>
    <w:rsid w:val="003A5915"/>
    <w:rsid w:val="003A66C0"/>
    <w:rsid w:val="003A6806"/>
    <w:rsid w:val="003A74A0"/>
    <w:rsid w:val="003A7B08"/>
    <w:rsid w:val="003B01D1"/>
    <w:rsid w:val="003B03FC"/>
    <w:rsid w:val="003B120E"/>
    <w:rsid w:val="003B1408"/>
    <w:rsid w:val="003B1870"/>
    <w:rsid w:val="003B2969"/>
    <w:rsid w:val="003B3A0C"/>
    <w:rsid w:val="003B4F52"/>
    <w:rsid w:val="003B5625"/>
    <w:rsid w:val="003B563D"/>
    <w:rsid w:val="003B5E92"/>
    <w:rsid w:val="003B6BA5"/>
    <w:rsid w:val="003B77D9"/>
    <w:rsid w:val="003C0030"/>
    <w:rsid w:val="003C06C1"/>
    <w:rsid w:val="003C2676"/>
    <w:rsid w:val="003C26AC"/>
    <w:rsid w:val="003C278E"/>
    <w:rsid w:val="003C27F7"/>
    <w:rsid w:val="003C4655"/>
    <w:rsid w:val="003C4A40"/>
    <w:rsid w:val="003C4B28"/>
    <w:rsid w:val="003C53F4"/>
    <w:rsid w:val="003C5A1F"/>
    <w:rsid w:val="003C6EE0"/>
    <w:rsid w:val="003C7754"/>
    <w:rsid w:val="003C7E65"/>
    <w:rsid w:val="003C7EA0"/>
    <w:rsid w:val="003D060C"/>
    <w:rsid w:val="003D0B59"/>
    <w:rsid w:val="003D1320"/>
    <w:rsid w:val="003D13A4"/>
    <w:rsid w:val="003D17ED"/>
    <w:rsid w:val="003D2764"/>
    <w:rsid w:val="003D2F14"/>
    <w:rsid w:val="003D3531"/>
    <w:rsid w:val="003D386E"/>
    <w:rsid w:val="003D391C"/>
    <w:rsid w:val="003D42E9"/>
    <w:rsid w:val="003D45E6"/>
    <w:rsid w:val="003D51AB"/>
    <w:rsid w:val="003D53B8"/>
    <w:rsid w:val="003D5C8D"/>
    <w:rsid w:val="003D5DD0"/>
    <w:rsid w:val="003D6A94"/>
    <w:rsid w:val="003D7093"/>
    <w:rsid w:val="003D71B6"/>
    <w:rsid w:val="003D755E"/>
    <w:rsid w:val="003D7A8B"/>
    <w:rsid w:val="003E0C8D"/>
    <w:rsid w:val="003E107B"/>
    <w:rsid w:val="003E1469"/>
    <w:rsid w:val="003E14E7"/>
    <w:rsid w:val="003E1638"/>
    <w:rsid w:val="003E1816"/>
    <w:rsid w:val="003E1ED6"/>
    <w:rsid w:val="003E2908"/>
    <w:rsid w:val="003E291B"/>
    <w:rsid w:val="003E2AF9"/>
    <w:rsid w:val="003E33F2"/>
    <w:rsid w:val="003E35EB"/>
    <w:rsid w:val="003E3B38"/>
    <w:rsid w:val="003E4396"/>
    <w:rsid w:val="003E4494"/>
    <w:rsid w:val="003E44E4"/>
    <w:rsid w:val="003E45E1"/>
    <w:rsid w:val="003E47EA"/>
    <w:rsid w:val="003E4876"/>
    <w:rsid w:val="003E493B"/>
    <w:rsid w:val="003E52CB"/>
    <w:rsid w:val="003E59A3"/>
    <w:rsid w:val="003E5E8D"/>
    <w:rsid w:val="003E620B"/>
    <w:rsid w:val="003E648C"/>
    <w:rsid w:val="003E6632"/>
    <w:rsid w:val="003E67FD"/>
    <w:rsid w:val="003E7772"/>
    <w:rsid w:val="003F02DB"/>
    <w:rsid w:val="003F048A"/>
    <w:rsid w:val="003F0DA1"/>
    <w:rsid w:val="003F107F"/>
    <w:rsid w:val="003F1123"/>
    <w:rsid w:val="003F119E"/>
    <w:rsid w:val="003F1901"/>
    <w:rsid w:val="003F26B3"/>
    <w:rsid w:val="003F2A8B"/>
    <w:rsid w:val="003F2C04"/>
    <w:rsid w:val="003F3357"/>
    <w:rsid w:val="003F3588"/>
    <w:rsid w:val="003F358C"/>
    <w:rsid w:val="003F3CB3"/>
    <w:rsid w:val="003F3D31"/>
    <w:rsid w:val="003F3EA6"/>
    <w:rsid w:val="003F486B"/>
    <w:rsid w:val="003F5306"/>
    <w:rsid w:val="003F5772"/>
    <w:rsid w:val="003F5B96"/>
    <w:rsid w:val="003F6108"/>
    <w:rsid w:val="003F688C"/>
    <w:rsid w:val="003F7310"/>
    <w:rsid w:val="00400373"/>
    <w:rsid w:val="00400695"/>
    <w:rsid w:val="00401F5B"/>
    <w:rsid w:val="0040200C"/>
    <w:rsid w:val="00403434"/>
    <w:rsid w:val="00403A69"/>
    <w:rsid w:val="00403C2D"/>
    <w:rsid w:val="00404108"/>
    <w:rsid w:val="00404403"/>
    <w:rsid w:val="00404C39"/>
    <w:rsid w:val="00404E95"/>
    <w:rsid w:val="0040539A"/>
    <w:rsid w:val="00406203"/>
    <w:rsid w:val="00406478"/>
    <w:rsid w:val="004064EF"/>
    <w:rsid w:val="0040689E"/>
    <w:rsid w:val="00407098"/>
    <w:rsid w:val="00407265"/>
    <w:rsid w:val="004072A4"/>
    <w:rsid w:val="0040761D"/>
    <w:rsid w:val="00407716"/>
    <w:rsid w:val="00407A13"/>
    <w:rsid w:val="00410DDC"/>
    <w:rsid w:val="00412D92"/>
    <w:rsid w:val="004131F2"/>
    <w:rsid w:val="00414ADD"/>
    <w:rsid w:val="00414F0E"/>
    <w:rsid w:val="00416D38"/>
    <w:rsid w:val="00416F05"/>
    <w:rsid w:val="00421248"/>
    <w:rsid w:val="0042191C"/>
    <w:rsid w:val="004222FB"/>
    <w:rsid w:val="00422322"/>
    <w:rsid w:val="00422939"/>
    <w:rsid w:val="00423052"/>
    <w:rsid w:val="00423988"/>
    <w:rsid w:val="00424164"/>
    <w:rsid w:val="004244B3"/>
    <w:rsid w:val="00424EF2"/>
    <w:rsid w:val="00425311"/>
    <w:rsid w:val="0042546C"/>
    <w:rsid w:val="00425808"/>
    <w:rsid w:val="00425958"/>
    <w:rsid w:val="00425C8A"/>
    <w:rsid w:val="004266A0"/>
    <w:rsid w:val="00426FA3"/>
    <w:rsid w:val="004279E6"/>
    <w:rsid w:val="004301DA"/>
    <w:rsid w:val="0043029F"/>
    <w:rsid w:val="00430C95"/>
    <w:rsid w:val="00431C1F"/>
    <w:rsid w:val="00431DC1"/>
    <w:rsid w:val="00431E0A"/>
    <w:rsid w:val="004323E4"/>
    <w:rsid w:val="0043248D"/>
    <w:rsid w:val="004330C5"/>
    <w:rsid w:val="00433952"/>
    <w:rsid w:val="00433956"/>
    <w:rsid w:val="004343EF"/>
    <w:rsid w:val="004349C1"/>
    <w:rsid w:val="00435097"/>
    <w:rsid w:val="00435406"/>
    <w:rsid w:val="00435CA5"/>
    <w:rsid w:val="00435D4C"/>
    <w:rsid w:val="004362E1"/>
    <w:rsid w:val="00436A75"/>
    <w:rsid w:val="00436DDF"/>
    <w:rsid w:val="00437372"/>
    <w:rsid w:val="00440252"/>
    <w:rsid w:val="00440713"/>
    <w:rsid w:val="00441C19"/>
    <w:rsid w:val="00441D82"/>
    <w:rsid w:val="00441E24"/>
    <w:rsid w:val="004420FB"/>
    <w:rsid w:val="00442711"/>
    <w:rsid w:val="00443086"/>
    <w:rsid w:val="004435EF"/>
    <w:rsid w:val="00444472"/>
    <w:rsid w:val="0044488B"/>
    <w:rsid w:val="0044501D"/>
    <w:rsid w:val="00445462"/>
    <w:rsid w:val="00445F85"/>
    <w:rsid w:val="00446224"/>
    <w:rsid w:val="00446716"/>
    <w:rsid w:val="00446A7A"/>
    <w:rsid w:val="00447B72"/>
    <w:rsid w:val="0045020E"/>
    <w:rsid w:val="00450491"/>
    <w:rsid w:val="004505B9"/>
    <w:rsid w:val="00450B80"/>
    <w:rsid w:val="00450F8D"/>
    <w:rsid w:val="0045197B"/>
    <w:rsid w:val="00451F94"/>
    <w:rsid w:val="00452D9F"/>
    <w:rsid w:val="004541E3"/>
    <w:rsid w:val="00454D82"/>
    <w:rsid w:val="0045503A"/>
    <w:rsid w:val="00455922"/>
    <w:rsid w:val="00457087"/>
    <w:rsid w:val="00457924"/>
    <w:rsid w:val="00460DD3"/>
    <w:rsid w:val="00460F95"/>
    <w:rsid w:val="00460FDD"/>
    <w:rsid w:val="00461572"/>
    <w:rsid w:val="00462295"/>
    <w:rsid w:val="004622C3"/>
    <w:rsid w:val="004625C9"/>
    <w:rsid w:val="00462AB5"/>
    <w:rsid w:val="00462EF8"/>
    <w:rsid w:val="00463F35"/>
    <w:rsid w:val="004647F8"/>
    <w:rsid w:val="00464C15"/>
    <w:rsid w:val="00465BB1"/>
    <w:rsid w:val="00465E53"/>
    <w:rsid w:val="00466614"/>
    <w:rsid w:val="00467046"/>
    <w:rsid w:val="00467BAD"/>
    <w:rsid w:val="00467F51"/>
    <w:rsid w:val="00467FB6"/>
    <w:rsid w:val="0047044F"/>
    <w:rsid w:val="004709D4"/>
    <w:rsid w:val="00470EE6"/>
    <w:rsid w:val="00470FC4"/>
    <w:rsid w:val="00470FD7"/>
    <w:rsid w:val="004715CC"/>
    <w:rsid w:val="00471A2D"/>
    <w:rsid w:val="004731E1"/>
    <w:rsid w:val="0047344C"/>
    <w:rsid w:val="00473AB7"/>
    <w:rsid w:val="0047499D"/>
    <w:rsid w:val="00474B87"/>
    <w:rsid w:val="00474EC6"/>
    <w:rsid w:val="00475E90"/>
    <w:rsid w:val="004760B9"/>
    <w:rsid w:val="004761E8"/>
    <w:rsid w:val="00476382"/>
    <w:rsid w:val="004766BE"/>
    <w:rsid w:val="00476CC0"/>
    <w:rsid w:val="00477064"/>
    <w:rsid w:val="0047782B"/>
    <w:rsid w:val="00477C2D"/>
    <w:rsid w:val="00477FC0"/>
    <w:rsid w:val="00480990"/>
    <w:rsid w:val="004809BB"/>
    <w:rsid w:val="00480DCB"/>
    <w:rsid w:val="0048166B"/>
    <w:rsid w:val="00481FFB"/>
    <w:rsid w:val="00482350"/>
    <w:rsid w:val="00482E97"/>
    <w:rsid w:val="00483378"/>
    <w:rsid w:val="00483AC4"/>
    <w:rsid w:val="0048454F"/>
    <w:rsid w:val="00484981"/>
    <w:rsid w:val="00484E63"/>
    <w:rsid w:val="00485B7C"/>
    <w:rsid w:val="00485D37"/>
    <w:rsid w:val="00485F92"/>
    <w:rsid w:val="00486A2E"/>
    <w:rsid w:val="00486F6E"/>
    <w:rsid w:val="00487002"/>
    <w:rsid w:val="00487088"/>
    <w:rsid w:val="00487B4F"/>
    <w:rsid w:val="00490A26"/>
    <w:rsid w:val="00490AAF"/>
    <w:rsid w:val="00490F3A"/>
    <w:rsid w:val="00491CD4"/>
    <w:rsid w:val="0049268D"/>
    <w:rsid w:val="00493664"/>
    <w:rsid w:val="0049439C"/>
    <w:rsid w:val="004946FD"/>
    <w:rsid w:val="004948A8"/>
    <w:rsid w:val="004951CF"/>
    <w:rsid w:val="00495349"/>
    <w:rsid w:val="0049539A"/>
    <w:rsid w:val="00495523"/>
    <w:rsid w:val="0049598F"/>
    <w:rsid w:val="00495F24"/>
    <w:rsid w:val="0049681A"/>
    <w:rsid w:val="00496923"/>
    <w:rsid w:val="00496BF8"/>
    <w:rsid w:val="0049721F"/>
    <w:rsid w:val="00497B88"/>
    <w:rsid w:val="004A0239"/>
    <w:rsid w:val="004A05C0"/>
    <w:rsid w:val="004A0B63"/>
    <w:rsid w:val="004A0DED"/>
    <w:rsid w:val="004A0F8F"/>
    <w:rsid w:val="004A1150"/>
    <w:rsid w:val="004A2757"/>
    <w:rsid w:val="004A2C50"/>
    <w:rsid w:val="004A309E"/>
    <w:rsid w:val="004A3856"/>
    <w:rsid w:val="004A3B89"/>
    <w:rsid w:val="004A46C9"/>
    <w:rsid w:val="004A4B81"/>
    <w:rsid w:val="004A5270"/>
    <w:rsid w:val="004A5524"/>
    <w:rsid w:val="004A572D"/>
    <w:rsid w:val="004A6080"/>
    <w:rsid w:val="004A60D7"/>
    <w:rsid w:val="004A6827"/>
    <w:rsid w:val="004A69C1"/>
    <w:rsid w:val="004A6A59"/>
    <w:rsid w:val="004A6ED5"/>
    <w:rsid w:val="004A7694"/>
    <w:rsid w:val="004A798A"/>
    <w:rsid w:val="004B0344"/>
    <w:rsid w:val="004B03FE"/>
    <w:rsid w:val="004B1F04"/>
    <w:rsid w:val="004B2B63"/>
    <w:rsid w:val="004B2B95"/>
    <w:rsid w:val="004B3418"/>
    <w:rsid w:val="004B3522"/>
    <w:rsid w:val="004B4635"/>
    <w:rsid w:val="004B53E1"/>
    <w:rsid w:val="004B5984"/>
    <w:rsid w:val="004B60ED"/>
    <w:rsid w:val="004B63F3"/>
    <w:rsid w:val="004B6B55"/>
    <w:rsid w:val="004B6B6D"/>
    <w:rsid w:val="004B6DFF"/>
    <w:rsid w:val="004B6E90"/>
    <w:rsid w:val="004B7B4F"/>
    <w:rsid w:val="004B7C3E"/>
    <w:rsid w:val="004C0019"/>
    <w:rsid w:val="004C0250"/>
    <w:rsid w:val="004C07A3"/>
    <w:rsid w:val="004C08FD"/>
    <w:rsid w:val="004C0C82"/>
    <w:rsid w:val="004C1008"/>
    <w:rsid w:val="004C1397"/>
    <w:rsid w:val="004C1A23"/>
    <w:rsid w:val="004C1BA0"/>
    <w:rsid w:val="004C1BA4"/>
    <w:rsid w:val="004C1C81"/>
    <w:rsid w:val="004C267C"/>
    <w:rsid w:val="004C2F9B"/>
    <w:rsid w:val="004C3DBF"/>
    <w:rsid w:val="004C454A"/>
    <w:rsid w:val="004C496D"/>
    <w:rsid w:val="004C580F"/>
    <w:rsid w:val="004C5847"/>
    <w:rsid w:val="004C6AEF"/>
    <w:rsid w:val="004C6C36"/>
    <w:rsid w:val="004C6C62"/>
    <w:rsid w:val="004C7E18"/>
    <w:rsid w:val="004D0D58"/>
    <w:rsid w:val="004D1B61"/>
    <w:rsid w:val="004D2241"/>
    <w:rsid w:val="004D31E5"/>
    <w:rsid w:val="004D3CE0"/>
    <w:rsid w:val="004D4233"/>
    <w:rsid w:val="004D4ACC"/>
    <w:rsid w:val="004D4BEA"/>
    <w:rsid w:val="004D5D0C"/>
    <w:rsid w:val="004D73BA"/>
    <w:rsid w:val="004E09C7"/>
    <w:rsid w:val="004E0E2B"/>
    <w:rsid w:val="004E1678"/>
    <w:rsid w:val="004E19B7"/>
    <w:rsid w:val="004E215E"/>
    <w:rsid w:val="004E305C"/>
    <w:rsid w:val="004E32F5"/>
    <w:rsid w:val="004E3973"/>
    <w:rsid w:val="004E4E44"/>
    <w:rsid w:val="004E57C9"/>
    <w:rsid w:val="004E57CF"/>
    <w:rsid w:val="004E5A18"/>
    <w:rsid w:val="004E5C08"/>
    <w:rsid w:val="004E5CA5"/>
    <w:rsid w:val="004E616C"/>
    <w:rsid w:val="004E63FE"/>
    <w:rsid w:val="004E68D5"/>
    <w:rsid w:val="004E748A"/>
    <w:rsid w:val="004F0554"/>
    <w:rsid w:val="004F056F"/>
    <w:rsid w:val="004F169E"/>
    <w:rsid w:val="004F1E91"/>
    <w:rsid w:val="004F21CF"/>
    <w:rsid w:val="004F2BD5"/>
    <w:rsid w:val="004F35D0"/>
    <w:rsid w:val="004F3AE2"/>
    <w:rsid w:val="004F3B9E"/>
    <w:rsid w:val="004F434D"/>
    <w:rsid w:val="004F5464"/>
    <w:rsid w:val="004F5821"/>
    <w:rsid w:val="004F5C89"/>
    <w:rsid w:val="004F60EB"/>
    <w:rsid w:val="004F66BF"/>
    <w:rsid w:val="004F67B3"/>
    <w:rsid w:val="004F785F"/>
    <w:rsid w:val="004F7ED0"/>
    <w:rsid w:val="0050077A"/>
    <w:rsid w:val="00500A1C"/>
    <w:rsid w:val="00500FF0"/>
    <w:rsid w:val="0050135A"/>
    <w:rsid w:val="005025EA"/>
    <w:rsid w:val="00502A8D"/>
    <w:rsid w:val="00502FBF"/>
    <w:rsid w:val="00503DF2"/>
    <w:rsid w:val="005040EE"/>
    <w:rsid w:val="005041FC"/>
    <w:rsid w:val="005044F1"/>
    <w:rsid w:val="00505434"/>
    <w:rsid w:val="00505AAC"/>
    <w:rsid w:val="00505FCE"/>
    <w:rsid w:val="00506422"/>
    <w:rsid w:val="00506FFC"/>
    <w:rsid w:val="00507041"/>
    <w:rsid w:val="00507B27"/>
    <w:rsid w:val="00507FA6"/>
    <w:rsid w:val="0051004C"/>
    <w:rsid w:val="00510322"/>
    <w:rsid w:val="00510A2A"/>
    <w:rsid w:val="00510BBF"/>
    <w:rsid w:val="00510BD0"/>
    <w:rsid w:val="00511353"/>
    <w:rsid w:val="00511744"/>
    <w:rsid w:val="00511772"/>
    <w:rsid w:val="0051196B"/>
    <w:rsid w:val="00511EB6"/>
    <w:rsid w:val="00511FE4"/>
    <w:rsid w:val="00512720"/>
    <w:rsid w:val="00512B31"/>
    <w:rsid w:val="005132E3"/>
    <w:rsid w:val="0051338A"/>
    <w:rsid w:val="00513933"/>
    <w:rsid w:val="00514123"/>
    <w:rsid w:val="00514242"/>
    <w:rsid w:val="0051501C"/>
    <w:rsid w:val="0051528C"/>
    <w:rsid w:val="00515313"/>
    <w:rsid w:val="00515D7E"/>
    <w:rsid w:val="005162B1"/>
    <w:rsid w:val="00516821"/>
    <w:rsid w:val="00517420"/>
    <w:rsid w:val="005174BA"/>
    <w:rsid w:val="005176E6"/>
    <w:rsid w:val="00517A6A"/>
    <w:rsid w:val="00517D16"/>
    <w:rsid w:val="005205C4"/>
    <w:rsid w:val="00520B67"/>
    <w:rsid w:val="00521114"/>
    <w:rsid w:val="0052138A"/>
    <w:rsid w:val="005214B7"/>
    <w:rsid w:val="00521644"/>
    <w:rsid w:val="0052174A"/>
    <w:rsid w:val="00521792"/>
    <w:rsid w:val="00521960"/>
    <w:rsid w:val="00521AD2"/>
    <w:rsid w:val="00521CF5"/>
    <w:rsid w:val="00521E6F"/>
    <w:rsid w:val="005223F1"/>
    <w:rsid w:val="00522661"/>
    <w:rsid w:val="005237AF"/>
    <w:rsid w:val="005239C6"/>
    <w:rsid w:val="00523CEE"/>
    <w:rsid w:val="00523F24"/>
    <w:rsid w:val="00523F2C"/>
    <w:rsid w:val="00524071"/>
    <w:rsid w:val="005244CC"/>
    <w:rsid w:val="00524911"/>
    <w:rsid w:val="00524B60"/>
    <w:rsid w:val="00525668"/>
    <w:rsid w:val="00525E57"/>
    <w:rsid w:val="00525EDB"/>
    <w:rsid w:val="005277DF"/>
    <w:rsid w:val="00530044"/>
    <w:rsid w:val="00530525"/>
    <w:rsid w:val="005305F6"/>
    <w:rsid w:val="005308A8"/>
    <w:rsid w:val="0053096F"/>
    <w:rsid w:val="00530AAF"/>
    <w:rsid w:val="00531C17"/>
    <w:rsid w:val="00531F0B"/>
    <w:rsid w:val="00532390"/>
    <w:rsid w:val="005332FC"/>
    <w:rsid w:val="00533486"/>
    <w:rsid w:val="00533A80"/>
    <w:rsid w:val="00533C57"/>
    <w:rsid w:val="00533E06"/>
    <w:rsid w:val="00534598"/>
    <w:rsid w:val="0053492F"/>
    <w:rsid w:val="0053501C"/>
    <w:rsid w:val="00535CCD"/>
    <w:rsid w:val="0053619B"/>
    <w:rsid w:val="005362DD"/>
    <w:rsid w:val="00536F16"/>
    <w:rsid w:val="005371A7"/>
    <w:rsid w:val="00537368"/>
    <w:rsid w:val="00537421"/>
    <w:rsid w:val="00540166"/>
    <w:rsid w:val="005408A2"/>
    <w:rsid w:val="00540C72"/>
    <w:rsid w:val="00540E61"/>
    <w:rsid w:val="00541289"/>
    <w:rsid w:val="00542413"/>
    <w:rsid w:val="0054280C"/>
    <w:rsid w:val="00543878"/>
    <w:rsid w:val="00543E81"/>
    <w:rsid w:val="005440F0"/>
    <w:rsid w:val="005442B9"/>
    <w:rsid w:val="0054474D"/>
    <w:rsid w:val="00544CBF"/>
    <w:rsid w:val="00544F9D"/>
    <w:rsid w:val="00545130"/>
    <w:rsid w:val="00545B3C"/>
    <w:rsid w:val="00545E02"/>
    <w:rsid w:val="005469D3"/>
    <w:rsid w:val="00546C27"/>
    <w:rsid w:val="00546D62"/>
    <w:rsid w:val="00547327"/>
    <w:rsid w:val="00547765"/>
    <w:rsid w:val="005502CC"/>
    <w:rsid w:val="0055081C"/>
    <w:rsid w:val="005509C1"/>
    <w:rsid w:val="00550AB2"/>
    <w:rsid w:val="00550AD8"/>
    <w:rsid w:val="00550E9D"/>
    <w:rsid w:val="0055104B"/>
    <w:rsid w:val="00551CBE"/>
    <w:rsid w:val="00552165"/>
    <w:rsid w:val="005522D8"/>
    <w:rsid w:val="00552489"/>
    <w:rsid w:val="0055285E"/>
    <w:rsid w:val="00552879"/>
    <w:rsid w:val="00552FCE"/>
    <w:rsid w:val="005534AA"/>
    <w:rsid w:val="00553D54"/>
    <w:rsid w:val="005540A1"/>
    <w:rsid w:val="0055412A"/>
    <w:rsid w:val="00554629"/>
    <w:rsid w:val="00555296"/>
    <w:rsid w:val="00555A44"/>
    <w:rsid w:val="00555AF9"/>
    <w:rsid w:val="00555BBE"/>
    <w:rsid w:val="00555C7B"/>
    <w:rsid w:val="0055689D"/>
    <w:rsid w:val="00556C4D"/>
    <w:rsid w:val="005571C7"/>
    <w:rsid w:val="00557236"/>
    <w:rsid w:val="005572FE"/>
    <w:rsid w:val="005578ED"/>
    <w:rsid w:val="0056061A"/>
    <w:rsid w:val="0056073E"/>
    <w:rsid w:val="00560CF2"/>
    <w:rsid w:val="0056117F"/>
    <w:rsid w:val="00561281"/>
    <w:rsid w:val="00562192"/>
    <w:rsid w:val="00562853"/>
    <w:rsid w:val="00562AC3"/>
    <w:rsid w:val="00562BE2"/>
    <w:rsid w:val="00562D93"/>
    <w:rsid w:val="00563037"/>
    <w:rsid w:val="005630CF"/>
    <w:rsid w:val="00563382"/>
    <w:rsid w:val="005639B6"/>
    <w:rsid w:val="0056427B"/>
    <w:rsid w:val="0056431B"/>
    <w:rsid w:val="0056466C"/>
    <w:rsid w:val="00564F04"/>
    <w:rsid w:val="00565702"/>
    <w:rsid w:val="00566304"/>
    <w:rsid w:val="0056689F"/>
    <w:rsid w:val="00566C3D"/>
    <w:rsid w:val="00570466"/>
    <w:rsid w:val="00570EE6"/>
    <w:rsid w:val="00570F58"/>
    <w:rsid w:val="00571002"/>
    <w:rsid w:val="005715A4"/>
    <w:rsid w:val="0057170B"/>
    <w:rsid w:val="0057232F"/>
    <w:rsid w:val="005732D5"/>
    <w:rsid w:val="00573A3F"/>
    <w:rsid w:val="00574097"/>
    <w:rsid w:val="0057530D"/>
    <w:rsid w:val="00575A71"/>
    <w:rsid w:val="0057668E"/>
    <w:rsid w:val="00576D6F"/>
    <w:rsid w:val="0057712E"/>
    <w:rsid w:val="00577C30"/>
    <w:rsid w:val="00577CD0"/>
    <w:rsid w:val="0058003F"/>
    <w:rsid w:val="00580C71"/>
    <w:rsid w:val="0058221E"/>
    <w:rsid w:val="005829D3"/>
    <w:rsid w:val="00582D9A"/>
    <w:rsid w:val="005830C0"/>
    <w:rsid w:val="005836F8"/>
    <w:rsid w:val="005837F5"/>
    <w:rsid w:val="0058414A"/>
    <w:rsid w:val="005842D6"/>
    <w:rsid w:val="005848DB"/>
    <w:rsid w:val="00584996"/>
    <w:rsid w:val="00584B9F"/>
    <w:rsid w:val="00584CFA"/>
    <w:rsid w:val="005850EC"/>
    <w:rsid w:val="005851D3"/>
    <w:rsid w:val="00585B29"/>
    <w:rsid w:val="00586AEB"/>
    <w:rsid w:val="00586B68"/>
    <w:rsid w:val="00586D70"/>
    <w:rsid w:val="00586DA2"/>
    <w:rsid w:val="005871E5"/>
    <w:rsid w:val="0059047B"/>
    <w:rsid w:val="00590537"/>
    <w:rsid w:val="00590681"/>
    <w:rsid w:val="00590A8F"/>
    <w:rsid w:val="00591208"/>
    <w:rsid w:val="00591252"/>
    <w:rsid w:val="005918E9"/>
    <w:rsid w:val="00591FBF"/>
    <w:rsid w:val="00592FD8"/>
    <w:rsid w:val="00593ADC"/>
    <w:rsid w:val="00594833"/>
    <w:rsid w:val="00595F66"/>
    <w:rsid w:val="0059602F"/>
    <w:rsid w:val="00596CBC"/>
    <w:rsid w:val="00597769"/>
    <w:rsid w:val="005A048C"/>
    <w:rsid w:val="005A0BA5"/>
    <w:rsid w:val="005A2709"/>
    <w:rsid w:val="005A2844"/>
    <w:rsid w:val="005A31B8"/>
    <w:rsid w:val="005A3553"/>
    <w:rsid w:val="005A39D2"/>
    <w:rsid w:val="005A3A9D"/>
    <w:rsid w:val="005A3ADE"/>
    <w:rsid w:val="005A4057"/>
    <w:rsid w:val="005A490D"/>
    <w:rsid w:val="005A677A"/>
    <w:rsid w:val="005A67EF"/>
    <w:rsid w:val="005A6872"/>
    <w:rsid w:val="005B0FF7"/>
    <w:rsid w:val="005B1227"/>
    <w:rsid w:val="005B129D"/>
    <w:rsid w:val="005B2160"/>
    <w:rsid w:val="005B21A3"/>
    <w:rsid w:val="005B228A"/>
    <w:rsid w:val="005B2D2F"/>
    <w:rsid w:val="005B2EE1"/>
    <w:rsid w:val="005B3048"/>
    <w:rsid w:val="005B41BB"/>
    <w:rsid w:val="005B4777"/>
    <w:rsid w:val="005B4BDB"/>
    <w:rsid w:val="005B4CF8"/>
    <w:rsid w:val="005B4E49"/>
    <w:rsid w:val="005B5486"/>
    <w:rsid w:val="005B5681"/>
    <w:rsid w:val="005B5FF0"/>
    <w:rsid w:val="005B7171"/>
    <w:rsid w:val="005B7D7B"/>
    <w:rsid w:val="005C0906"/>
    <w:rsid w:val="005C189A"/>
    <w:rsid w:val="005C31E2"/>
    <w:rsid w:val="005C355F"/>
    <w:rsid w:val="005C38A8"/>
    <w:rsid w:val="005C38C1"/>
    <w:rsid w:val="005C5DDC"/>
    <w:rsid w:val="005C621F"/>
    <w:rsid w:val="005C687B"/>
    <w:rsid w:val="005C6A23"/>
    <w:rsid w:val="005C7B0E"/>
    <w:rsid w:val="005D0058"/>
    <w:rsid w:val="005D08AF"/>
    <w:rsid w:val="005D0C4A"/>
    <w:rsid w:val="005D0C71"/>
    <w:rsid w:val="005D0CD7"/>
    <w:rsid w:val="005D18DB"/>
    <w:rsid w:val="005D1E86"/>
    <w:rsid w:val="005D1EA7"/>
    <w:rsid w:val="005D20C3"/>
    <w:rsid w:val="005D2857"/>
    <w:rsid w:val="005D42B5"/>
    <w:rsid w:val="005D43F6"/>
    <w:rsid w:val="005D4C99"/>
    <w:rsid w:val="005D5466"/>
    <w:rsid w:val="005D5F4F"/>
    <w:rsid w:val="005D637D"/>
    <w:rsid w:val="005D6833"/>
    <w:rsid w:val="005D6C7E"/>
    <w:rsid w:val="005D7629"/>
    <w:rsid w:val="005E052A"/>
    <w:rsid w:val="005E0A15"/>
    <w:rsid w:val="005E1608"/>
    <w:rsid w:val="005E1A79"/>
    <w:rsid w:val="005E1B04"/>
    <w:rsid w:val="005E1F3B"/>
    <w:rsid w:val="005E2170"/>
    <w:rsid w:val="005E22B6"/>
    <w:rsid w:val="005E2640"/>
    <w:rsid w:val="005E3855"/>
    <w:rsid w:val="005E38FF"/>
    <w:rsid w:val="005E44AE"/>
    <w:rsid w:val="005E48C4"/>
    <w:rsid w:val="005E4929"/>
    <w:rsid w:val="005E5612"/>
    <w:rsid w:val="005E5788"/>
    <w:rsid w:val="005E638A"/>
    <w:rsid w:val="005E6661"/>
    <w:rsid w:val="005E7E9D"/>
    <w:rsid w:val="005F1545"/>
    <w:rsid w:val="005F23F1"/>
    <w:rsid w:val="005F2AAD"/>
    <w:rsid w:val="005F301D"/>
    <w:rsid w:val="005F38AA"/>
    <w:rsid w:val="005F38B9"/>
    <w:rsid w:val="005F3C77"/>
    <w:rsid w:val="005F3EDC"/>
    <w:rsid w:val="005F4682"/>
    <w:rsid w:val="005F4832"/>
    <w:rsid w:val="005F4BD7"/>
    <w:rsid w:val="005F52DD"/>
    <w:rsid w:val="005F61AB"/>
    <w:rsid w:val="005F6A2A"/>
    <w:rsid w:val="005F6C22"/>
    <w:rsid w:val="005F7201"/>
    <w:rsid w:val="005F7463"/>
    <w:rsid w:val="00600173"/>
    <w:rsid w:val="00600417"/>
    <w:rsid w:val="0060069C"/>
    <w:rsid w:val="006006E3"/>
    <w:rsid w:val="006007F8"/>
    <w:rsid w:val="0060087D"/>
    <w:rsid w:val="0060095F"/>
    <w:rsid w:val="00600A5B"/>
    <w:rsid w:val="00600C6C"/>
    <w:rsid w:val="00601879"/>
    <w:rsid w:val="006030F0"/>
    <w:rsid w:val="00603D05"/>
    <w:rsid w:val="00604026"/>
    <w:rsid w:val="006057B9"/>
    <w:rsid w:val="0060658C"/>
    <w:rsid w:val="00606E30"/>
    <w:rsid w:val="00610276"/>
    <w:rsid w:val="006108BE"/>
    <w:rsid w:val="00610A25"/>
    <w:rsid w:val="006128DF"/>
    <w:rsid w:val="00612D5B"/>
    <w:rsid w:val="00612FBB"/>
    <w:rsid w:val="006133EC"/>
    <w:rsid w:val="00613468"/>
    <w:rsid w:val="00613970"/>
    <w:rsid w:val="00613E04"/>
    <w:rsid w:val="00614BCA"/>
    <w:rsid w:val="00615470"/>
    <w:rsid w:val="00615D64"/>
    <w:rsid w:val="00616116"/>
    <w:rsid w:val="0061713C"/>
    <w:rsid w:val="00617213"/>
    <w:rsid w:val="006177FD"/>
    <w:rsid w:val="00617BA7"/>
    <w:rsid w:val="00617F8A"/>
    <w:rsid w:val="00620130"/>
    <w:rsid w:val="006206C7"/>
    <w:rsid w:val="006209F1"/>
    <w:rsid w:val="00621042"/>
    <w:rsid w:val="006211DD"/>
    <w:rsid w:val="00621491"/>
    <w:rsid w:val="00621EE0"/>
    <w:rsid w:val="006220AC"/>
    <w:rsid w:val="00622D31"/>
    <w:rsid w:val="006230DA"/>
    <w:rsid w:val="00623C5C"/>
    <w:rsid w:val="00624876"/>
    <w:rsid w:val="006248EC"/>
    <w:rsid w:val="00624D59"/>
    <w:rsid w:val="00625F93"/>
    <w:rsid w:val="00625FA0"/>
    <w:rsid w:val="006273E6"/>
    <w:rsid w:val="00627400"/>
    <w:rsid w:val="006274FA"/>
    <w:rsid w:val="00630066"/>
    <w:rsid w:val="00630F02"/>
    <w:rsid w:val="0063125E"/>
    <w:rsid w:val="00632414"/>
    <w:rsid w:val="00632EA7"/>
    <w:rsid w:val="00633568"/>
    <w:rsid w:val="00633E6B"/>
    <w:rsid w:val="00634628"/>
    <w:rsid w:val="006347AD"/>
    <w:rsid w:val="00634B33"/>
    <w:rsid w:val="00634FCE"/>
    <w:rsid w:val="00636BA7"/>
    <w:rsid w:val="00637005"/>
    <w:rsid w:val="00637418"/>
    <w:rsid w:val="00637BA2"/>
    <w:rsid w:val="00637C02"/>
    <w:rsid w:val="00637DE9"/>
    <w:rsid w:val="00640343"/>
    <w:rsid w:val="00640877"/>
    <w:rsid w:val="0064093F"/>
    <w:rsid w:val="00640C3D"/>
    <w:rsid w:val="00640CCA"/>
    <w:rsid w:val="00640CD0"/>
    <w:rsid w:val="00640E6E"/>
    <w:rsid w:val="00640FC3"/>
    <w:rsid w:val="006413CC"/>
    <w:rsid w:val="006419B8"/>
    <w:rsid w:val="00641C3A"/>
    <w:rsid w:val="00642265"/>
    <w:rsid w:val="006422BC"/>
    <w:rsid w:val="00642455"/>
    <w:rsid w:val="00642B37"/>
    <w:rsid w:val="00643EB6"/>
    <w:rsid w:val="00644389"/>
    <w:rsid w:val="006447DE"/>
    <w:rsid w:val="006451C4"/>
    <w:rsid w:val="0064577C"/>
    <w:rsid w:val="00645D99"/>
    <w:rsid w:val="0064793C"/>
    <w:rsid w:val="00647EC1"/>
    <w:rsid w:val="00647EF5"/>
    <w:rsid w:val="00647FE3"/>
    <w:rsid w:val="00650057"/>
    <w:rsid w:val="00650778"/>
    <w:rsid w:val="006507C1"/>
    <w:rsid w:val="006507D3"/>
    <w:rsid w:val="00650B45"/>
    <w:rsid w:val="006516A3"/>
    <w:rsid w:val="006518AB"/>
    <w:rsid w:val="00651D2D"/>
    <w:rsid w:val="00651D6F"/>
    <w:rsid w:val="00652893"/>
    <w:rsid w:val="00652FEB"/>
    <w:rsid w:val="00653457"/>
    <w:rsid w:val="00654373"/>
    <w:rsid w:val="00654849"/>
    <w:rsid w:val="006549B6"/>
    <w:rsid w:val="00655DFE"/>
    <w:rsid w:val="00655FEF"/>
    <w:rsid w:val="00656433"/>
    <w:rsid w:val="00656460"/>
    <w:rsid w:val="00656C09"/>
    <w:rsid w:val="00660259"/>
    <w:rsid w:val="00660CD7"/>
    <w:rsid w:val="006617DF"/>
    <w:rsid w:val="00661CDB"/>
    <w:rsid w:val="00661E65"/>
    <w:rsid w:val="00661EAF"/>
    <w:rsid w:val="006628D9"/>
    <w:rsid w:val="00663787"/>
    <w:rsid w:val="00663E70"/>
    <w:rsid w:val="00664182"/>
    <w:rsid w:val="006643A6"/>
    <w:rsid w:val="0066533D"/>
    <w:rsid w:val="00665430"/>
    <w:rsid w:val="00665759"/>
    <w:rsid w:val="006662CD"/>
    <w:rsid w:val="0066777B"/>
    <w:rsid w:val="00667F1D"/>
    <w:rsid w:val="0067030C"/>
    <w:rsid w:val="00670611"/>
    <w:rsid w:val="0067109E"/>
    <w:rsid w:val="006713B0"/>
    <w:rsid w:val="0067273F"/>
    <w:rsid w:val="006728B3"/>
    <w:rsid w:val="00672C4B"/>
    <w:rsid w:val="006730B7"/>
    <w:rsid w:val="006732FF"/>
    <w:rsid w:val="00673429"/>
    <w:rsid w:val="006744A9"/>
    <w:rsid w:val="00674AA9"/>
    <w:rsid w:val="00674CD8"/>
    <w:rsid w:val="00675026"/>
    <w:rsid w:val="00675622"/>
    <w:rsid w:val="006757B5"/>
    <w:rsid w:val="006771A2"/>
    <w:rsid w:val="00677CC7"/>
    <w:rsid w:val="00680E0E"/>
    <w:rsid w:val="00681A41"/>
    <w:rsid w:val="006821BA"/>
    <w:rsid w:val="00682319"/>
    <w:rsid w:val="0068236D"/>
    <w:rsid w:val="00682D51"/>
    <w:rsid w:val="00682E77"/>
    <w:rsid w:val="00683515"/>
    <w:rsid w:val="00683F50"/>
    <w:rsid w:val="006843A9"/>
    <w:rsid w:val="006850D3"/>
    <w:rsid w:val="006859C0"/>
    <w:rsid w:val="00685F40"/>
    <w:rsid w:val="006862CC"/>
    <w:rsid w:val="0068649D"/>
    <w:rsid w:val="006873C2"/>
    <w:rsid w:val="006876FB"/>
    <w:rsid w:val="006908D0"/>
    <w:rsid w:val="00690B13"/>
    <w:rsid w:val="00690B3F"/>
    <w:rsid w:val="0069171A"/>
    <w:rsid w:val="00691F54"/>
    <w:rsid w:val="0069216B"/>
    <w:rsid w:val="006921A9"/>
    <w:rsid w:val="006925FF"/>
    <w:rsid w:val="0069292B"/>
    <w:rsid w:val="0069293B"/>
    <w:rsid w:val="00692AB8"/>
    <w:rsid w:val="006932D6"/>
    <w:rsid w:val="00693AB6"/>
    <w:rsid w:val="00693F56"/>
    <w:rsid w:val="00694A98"/>
    <w:rsid w:val="00695167"/>
    <w:rsid w:val="006951EB"/>
    <w:rsid w:val="00697869"/>
    <w:rsid w:val="00697ED4"/>
    <w:rsid w:val="006A08FB"/>
    <w:rsid w:val="006A108D"/>
    <w:rsid w:val="006A19E6"/>
    <w:rsid w:val="006A1FF9"/>
    <w:rsid w:val="006A2999"/>
    <w:rsid w:val="006A300E"/>
    <w:rsid w:val="006A360D"/>
    <w:rsid w:val="006A3638"/>
    <w:rsid w:val="006A38E1"/>
    <w:rsid w:val="006A3F48"/>
    <w:rsid w:val="006A412F"/>
    <w:rsid w:val="006A432A"/>
    <w:rsid w:val="006A4C80"/>
    <w:rsid w:val="006A4F74"/>
    <w:rsid w:val="006A5528"/>
    <w:rsid w:val="006A5D93"/>
    <w:rsid w:val="006A5E9D"/>
    <w:rsid w:val="006A6AA2"/>
    <w:rsid w:val="006A6E96"/>
    <w:rsid w:val="006A6FEC"/>
    <w:rsid w:val="006A7178"/>
    <w:rsid w:val="006A7460"/>
    <w:rsid w:val="006A798A"/>
    <w:rsid w:val="006B05F5"/>
    <w:rsid w:val="006B1418"/>
    <w:rsid w:val="006B177D"/>
    <w:rsid w:val="006B2AAF"/>
    <w:rsid w:val="006B3B64"/>
    <w:rsid w:val="006B49B0"/>
    <w:rsid w:val="006B4FAD"/>
    <w:rsid w:val="006B50D5"/>
    <w:rsid w:val="006B5191"/>
    <w:rsid w:val="006B6AAB"/>
    <w:rsid w:val="006B730C"/>
    <w:rsid w:val="006C054D"/>
    <w:rsid w:val="006C0EA7"/>
    <w:rsid w:val="006C1155"/>
    <w:rsid w:val="006C15BD"/>
    <w:rsid w:val="006C206D"/>
    <w:rsid w:val="006C217E"/>
    <w:rsid w:val="006C2D30"/>
    <w:rsid w:val="006C3674"/>
    <w:rsid w:val="006C3B0F"/>
    <w:rsid w:val="006C42B6"/>
    <w:rsid w:val="006C4D72"/>
    <w:rsid w:val="006C504A"/>
    <w:rsid w:val="006C5486"/>
    <w:rsid w:val="006C5C7C"/>
    <w:rsid w:val="006C5D6D"/>
    <w:rsid w:val="006C7060"/>
    <w:rsid w:val="006C75C5"/>
    <w:rsid w:val="006C7EDE"/>
    <w:rsid w:val="006D062B"/>
    <w:rsid w:val="006D082A"/>
    <w:rsid w:val="006D11B5"/>
    <w:rsid w:val="006D13EF"/>
    <w:rsid w:val="006D1705"/>
    <w:rsid w:val="006D1974"/>
    <w:rsid w:val="006D1DB6"/>
    <w:rsid w:val="006D2138"/>
    <w:rsid w:val="006D28BC"/>
    <w:rsid w:val="006D28C1"/>
    <w:rsid w:val="006D2C30"/>
    <w:rsid w:val="006D3454"/>
    <w:rsid w:val="006D35D3"/>
    <w:rsid w:val="006D384B"/>
    <w:rsid w:val="006D39C9"/>
    <w:rsid w:val="006D3BA4"/>
    <w:rsid w:val="006D402C"/>
    <w:rsid w:val="006D5541"/>
    <w:rsid w:val="006D6035"/>
    <w:rsid w:val="006D6262"/>
    <w:rsid w:val="006D6943"/>
    <w:rsid w:val="006D713D"/>
    <w:rsid w:val="006D7151"/>
    <w:rsid w:val="006D727F"/>
    <w:rsid w:val="006D7E05"/>
    <w:rsid w:val="006E0776"/>
    <w:rsid w:val="006E0E19"/>
    <w:rsid w:val="006E272C"/>
    <w:rsid w:val="006E317B"/>
    <w:rsid w:val="006E3B95"/>
    <w:rsid w:val="006E45AF"/>
    <w:rsid w:val="006E4CD9"/>
    <w:rsid w:val="006E4E2C"/>
    <w:rsid w:val="006E527A"/>
    <w:rsid w:val="006E5CD0"/>
    <w:rsid w:val="006E5EDE"/>
    <w:rsid w:val="006E62AB"/>
    <w:rsid w:val="006E6DF0"/>
    <w:rsid w:val="006E73CA"/>
    <w:rsid w:val="006E75BE"/>
    <w:rsid w:val="006E7648"/>
    <w:rsid w:val="006E7F59"/>
    <w:rsid w:val="006F067E"/>
    <w:rsid w:val="006F06AF"/>
    <w:rsid w:val="006F1185"/>
    <w:rsid w:val="006F11B6"/>
    <w:rsid w:val="006F11D6"/>
    <w:rsid w:val="006F130B"/>
    <w:rsid w:val="006F1322"/>
    <w:rsid w:val="006F1BAA"/>
    <w:rsid w:val="006F28CD"/>
    <w:rsid w:val="006F2BA3"/>
    <w:rsid w:val="006F2EA3"/>
    <w:rsid w:val="006F3539"/>
    <w:rsid w:val="006F3D2B"/>
    <w:rsid w:val="006F4375"/>
    <w:rsid w:val="006F450F"/>
    <w:rsid w:val="006F45B4"/>
    <w:rsid w:val="006F4927"/>
    <w:rsid w:val="006F4C79"/>
    <w:rsid w:val="006F4D7C"/>
    <w:rsid w:val="006F4EF4"/>
    <w:rsid w:val="006F5FFC"/>
    <w:rsid w:val="006F6927"/>
    <w:rsid w:val="006F7008"/>
    <w:rsid w:val="006F70FB"/>
    <w:rsid w:val="006F7A4C"/>
    <w:rsid w:val="00700296"/>
    <w:rsid w:val="007018A6"/>
    <w:rsid w:val="00701B6E"/>
    <w:rsid w:val="007022F3"/>
    <w:rsid w:val="00702CFD"/>
    <w:rsid w:val="00702DB8"/>
    <w:rsid w:val="007036DF"/>
    <w:rsid w:val="00703B7C"/>
    <w:rsid w:val="007045C4"/>
    <w:rsid w:val="00704EDB"/>
    <w:rsid w:val="00705F5A"/>
    <w:rsid w:val="00706A19"/>
    <w:rsid w:val="00706A71"/>
    <w:rsid w:val="00707215"/>
    <w:rsid w:val="0070783F"/>
    <w:rsid w:val="00707959"/>
    <w:rsid w:val="00707AB4"/>
    <w:rsid w:val="007107C4"/>
    <w:rsid w:val="00710951"/>
    <w:rsid w:val="00710A43"/>
    <w:rsid w:val="007116B3"/>
    <w:rsid w:val="0071194A"/>
    <w:rsid w:val="00711ACC"/>
    <w:rsid w:val="00712F24"/>
    <w:rsid w:val="007137CA"/>
    <w:rsid w:val="00713FBC"/>
    <w:rsid w:val="00714180"/>
    <w:rsid w:val="007146F5"/>
    <w:rsid w:val="0071555E"/>
    <w:rsid w:val="00715FAE"/>
    <w:rsid w:val="0071642D"/>
    <w:rsid w:val="0071650A"/>
    <w:rsid w:val="00716FA8"/>
    <w:rsid w:val="0071712A"/>
    <w:rsid w:val="00717524"/>
    <w:rsid w:val="00717B32"/>
    <w:rsid w:val="00717F22"/>
    <w:rsid w:val="007203EE"/>
    <w:rsid w:val="007204C4"/>
    <w:rsid w:val="007205ED"/>
    <w:rsid w:val="007214CE"/>
    <w:rsid w:val="00722199"/>
    <w:rsid w:val="00722A29"/>
    <w:rsid w:val="007238B5"/>
    <w:rsid w:val="00723F58"/>
    <w:rsid w:val="0072470D"/>
    <w:rsid w:val="00724828"/>
    <w:rsid w:val="00724DD7"/>
    <w:rsid w:val="007250A2"/>
    <w:rsid w:val="00725443"/>
    <w:rsid w:val="00725926"/>
    <w:rsid w:val="0072610C"/>
    <w:rsid w:val="0072659D"/>
    <w:rsid w:val="00726859"/>
    <w:rsid w:val="00726D89"/>
    <w:rsid w:val="00726E5B"/>
    <w:rsid w:val="007272A6"/>
    <w:rsid w:val="00727414"/>
    <w:rsid w:val="007275DD"/>
    <w:rsid w:val="007303E2"/>
    <w:rsid w:val="00731560"/>
    <w:rsid w:val="00731929"/>
    <w:rsid w:val="00731B1C"/>
    <w:rsid w:val="00731F92"/>
    <w:rsid w:val="0073215B"/>
    <w:rsid w:val="007321D6"/>
    <w:rsid w:val="0073305F"/>
    <w:rsid w:val="00733FC9"/>
    <w:rsid w:val="007345A5"/>
    <w:rsid w:val="00734B66"/>
    <w:rsid w:val="007355F3"/>
    <w:rsid w:val="007361A4"/>
    <w:rsid w:val="00736425"/>
    <w:rsid w:val="0073794E"/>
    <w:rsid w:val="00741A76"/>
    <w:rsid w:val="00742317"/>
    <w:rsid w:val="007424FA"/>
    <w:rsid w:val="007432C0"/>
    <w:rsid w:val="00743CDE"/>
    <w:rsid w:val="00744ADF"/>
    <w:rsid w:val="00744C60"/>
    <w:rsid w:val="00744F2A"/>
    <w:rsid w:val="0074586A"/>
    <w:rsid w:val="00745E9D"/>
    <w:rsid w:val="00746879"/>
    <w:rsid w:val="00746DE8"/>
    <w:rsid w:val="0075019C"/>
    <w:rsid w:val="007503C9"/>
    <w:rsid w:val="0075043D"/>
    <w:rsid w:val="007506AD"/>
    <w:rsid w:val="00750C67"/>
    <w:rsid w:val="00750DEA"/>
    <w:rsid w:val="00751B76"/>
    <w:rsid w:val="00752B1E"/>
    <w:rsid w:val="0075310B"/>
    <w:rsid w:val="007533B5"/>
    <w:rsid w:val="00753CB0"/>
    <w:rsid w:val="00754082"/>
    <w:rsid w:val="0075438A"/>
    <w:rsid w:val="00755645"/>
    <w:rsid w:val="007568A1"/>
    <w:rsid w:val="00756A01"/>
    <w:rsid w:val="00756A7E"/>
    <w:rsid w:val="00756F88"/>
    <w:rsid w:val="00757135"/>
    <w:rsid w:val="007579C1"/>
    <w:rsid w:val="00760E56"/>
    <w:rsid w:val="00761589"/>
    <w:rsid w:val="00761B83"/>
    <w:rsid w:val="007621EE"/>
    <w:rsid w:val="00762422"/>
    <w:rsid w:val="0076263E"/>
    <w:rsid w:val="00763075"/>
    <w:rsid w:val="00763799"/>
    <w:rsid w:val="007642F6"/>
    <w:rsid w:val="0076457F"/>
    <w:rsid w:val="00764619"/>
    <w:rsid w:val="00764A51"/>
    <w:rsid w:val="007652B0"/>
    <w:rsid w:val="0076542C"/>
    <w:rsid w:val="00765959"/>
    <w:rsid w:val="00765B94"/>
    <w:rsid w:val="00766551"/>
    <w:rsid w:val="00766C2A"/>
    <w:rsid w:val="00766E3D"/>
    <w:rsid w:val="00770032"/>
    <w:rsid w:val="00770875"/>
    <w:rsid w:val="0077096D"/>
    <w:rsid w:val="00770A07"/>
    <w:rsid w:val="007711A2"/>
    <w:rsid w:val="00771F4E"/>
    <w:rsid w:val="007721A4"/>
    <w:rsid w:val="00772AD1"/>
    <w:rsid w:val="00772B23"/>
    <w:rsid w:val="0077365A"/>
    <w:rsid w:val="0077405B"/>
    <w:rsid w:val="007740A6"/>
    <w:rsid w:val="007745E5"/>
    <w:rsid w:val="00774760"/>
    <w:rsid w:val="00774B82"/>
    <w:rsid w:val="007756C5"/>
    <w:rsid w:val="00775C79"/>
    <w:rsid w:val="00776B2B"/>
    <w:rsid w:val="00776B78"/>
    <w:rsid w:val="00777B62"/>
    <w:rsid w:val="007806EF"/>
    <w:rsid w:val="00780D21"/>
    <w:rsid w:val="00781751"/>
    <w:rsid w:val="007823C3"/>
    <w:rsid w:val="00782EDF"/>
    <w:rsid w:val="00783E68"/>
    <w:rsid w:val="0078483C"/>
    <w:rsid w:val="00784BD4"/>
    <w:rsid w:val="00784F13"/>
    <w:rsid w:val="00784FC7"/>
    <w:rsid w:val="007850CF"/>
    <w:rsid w:val="007859E0"/>
    <w:rsid w:val="007863DF"/>
    <w:rsid w:val="00786834"/>
    <w:rsid w:val="00786B59"/>
    <w:rsid w:val="00786CCF"/>
    <w:rsid w:val="00786D6A"/>
    <w:rsid w:val="00786ED5"/>
    <w:rsid w:val="00787078"/>
    <w:rsid w:val="0078720B"/>
    <w:rsid w:val="00787796"/>
    <w:rsid w:val="00787E1E"/>
    <w:rsid w:val="007900FF"/>
    <w:rsid w:val="00790127"/>
    <w:rsid w:val="00790768"/>
    <w:rsid w:val="00791516"/>
    <w:rsid w:val="00793128"/>
    <w:rsid w:val="007938EF"/>
    <w:rsid w:val="00793B83"/>
    <w:rsid w:val="00794DCA"/>
    <w:rsid w:val="0079553D"/>
    <w:rsid w:val="007956BC"/>
    <w:rsid w:val="0079575E"/>
    <w:rsid w:val="00795A64"/>
    <w:rsid w:val="00795B67"/>
    <w:rsid w:val="00795CBB"/>
    <w:rsid w:val="0079609B"/>
    <w:rsid w:val="00796171"/>
    <w:rsid w:val="00796AFD"/>
    <w:rsid w:val="00796C60"/>
    <w:rsid w:val="00796D3E"/>
    <w:rsid w:val="00797361"/>
    <w:rsid w:val="007A09B4"/>
    <w:rsid w:val="007A15BF"/>
    <w:rsid w:val="007A15DA"/>
    <w:rsid w:val="007A1781"/>
    <w:rsid w:val="007A17FE"/>
    <w:rsid w:val="007A1974"/>
    <w:rsid w:val="007A1A48"/>
    <w:rsid w:val="007A2253"/>
    <w:rsid w:val="007A23A1"/>
    <w:rsid w:val="007A382D"/>
    <w:rsid w:val="007A3C78"/>
    <w:rsid w:val="007A3EB7"/>
    <w:rsid w:val="007A409F"/>
    <w:rsid w:val="007A4824"/>
    <w:rsid w:val="007A5762"/>
    <w:rsid w:val="007A584E"/>
    <w:rsid w:val="007A58EB"/>
    <w:rsid w:val="007A5DF4"/>
    <w:rsid w:val="007A63C3"/>
    <w:rsid w:val="007A66F3"/>
    <w:rsid w:val="007A6ED3"/>
    <w:rsid w:val="007A74EB"/>
    <w:rsid w:val="007A7D74"/>
    <w:rsid w:val="007A7EBB"/>
    <w:rsid w:val="007B04D3"/>
    <w:rsid w:val="007B089C"/>
    <w:rsid w:val="007B08CD"/>
    <w:rsid w:val="007B193B"/>
    <w:rsid w:val="007B254B"/>
    <w:rsid w:val="007B3573"/>
    <w:rsid w:val="007B4314"/>
    <w:rsid w:val="007B4833"/>
    <w:rsid w:val="007B4EED"/>
    <w:rsid w:val="007B5164"/>
    <w:rsid w:val="007B5762"/>
    <w:rsid w:val="007B5E2A"/>
    <w:rsid w:val="007B5E91"/>
    <w:rsid w:val="007B5F14"/>
    <w:rsid w:val="007B660C"/>
    <w:rsid w:val="007C00FD"/>
    <w:rsid w:val="007C08C4"/>
    <w:rsid w:val="007C0E92"/>
    <w:rsid w:val="007C10A3"/>
    <w:rsid w:val="007C139E"/>
    <w:rsid w:val="007C153B"/>
    <w:rsid w:val="007C1793"/>
    <w:rsid w:val="007C19AA"/>
    <w:rsid w:val="007C26BA"/>
    <w:rsid w:val="007C27A4"/>
    <w:rsid w:val="007C2CCA"/>
    <w:rsid w:val="007C3DEF"/>
    <w:rsid w:val="007C4250"/>
    <w:rsid w:val="007C4C18"/>
    <w:rsid w:val="007C512A"/>
    <w:rsid w:val="007C5534"/>
    <w:rsid w:val="007C58B4"/>
    <w:rsid w:val="007C5E5F"/>
    <w:rsid w:val="007C6F68"/>
    <w:rsid w:val="007C7018"/>
    <w:rsid w:val="007C7124"/>
    <w:rsid w:val="007C71F0"/>
    <w:rsid w:val="007C7475"/>
    <w:rsid w:val="007C7527"/>
    <w:rsid w:val="007C7539"/>
    <w:rsid w:val="007C7785"/>
    <w:rsid w:val="007D0569"/>
    <w:rsid w:val="007D0858"/>
    <w:rsid w:val="007D0F16"/>
    <w:rsid w:val="007D1634"/>
    <w:rsid w:val="007D294E"/>
    <w:rsid w:val="007D29B0"/>
    <w:rsid w:val="007D3987"/>
    <w:rsid w:val="007D3998"/>
    <w:rsid w:val="007D3C49"/>
    <w:rsid w:val="007D3F53"/>
    <w:rsid w:val="007D3F6D"/>
    <w:rsid w:val="007D40A4"/>
    <w:rsid w:val="007D4728"/>
    <w:rsid w:val="007D47B7"/>
    <w:rsid w:val="007D4AA6"/>
    <w:rsid w:val="007D5DDF"/>
    <w:rsid w:val="007D6221"/>
    <w:rsid w:val="007D648F"/>
    <w:rsid w:val="007D76B6"/>
    <w:rsid w:val="007D7BDB"/>
    <w:rsid w:val="007D7DB6"/>
    <w:rsid w:val="007E157E"/>
    <w:rsid w:val="007E2329"/>
    <w:rsid w:val="007E2638"/>
    <w:rsid w:val="007E26DB"/>
    <w:rsid w:val="007E2718"/>
    <w:rsid w:val="007E2818"/>
    <w:rsid w:val="007E2C50"/>
    <w:rsid w:val="007E2EF6"/>
    <w:rsid w:val="007E2F81"/>
    <w:rsid w:val="007E3E7B"/>
    <w:rsid w:val="007E3FDB"/>
    <w:rsid w:val="007E4195"/>
    <w:rsid w:val="007E504D"/>
    <w:rsid w:val="007E51FD"/>
    <w:rsid w:val="007E5AC3"/>
    <w:rsid w:val="007E5AE9"/>
    <w:rsid w:val="007E5B82"/>
    <w:rsid w:val="007E5B86"/>
    <w:rsid w:val="007E5E58"/>
    <w:rsid w:val="007E62A5"/>
    <w:rsid w:val="007E62E1"/>
    <w:rsid w:val="007E6440"/>
    <w:rsid w:val="007E6650"/>
    <w:rsid w:val="007E69EC"/>
    <w:rsid w:val="007E6B3D"/>
    <w:rsid w:val="007E7AB3"/>
    <w:rsid w:val="007E7FDC"/>
    <w:rsid w:val="007F01A3"/>
    <w:rsid w:val="007F01B4"/>
    <w:rsid w:val="007F0641"/>
    <w:rsid w:val="007F0847"/>
    <w:rsid w:val="007F0914"/>
    <w:rsid w:val="007F11D3"/>
    <w:rsid w:val="007F1A8D"/>
    <w:rsid w:val="007F1C72"/>
    <w:rsid w:val="007F2BAC"/>
    <w:rsid w:val="007F30C8"/>
    <w:rsid w:val="007F3996"/>
    <w:rsid w:val="007F4466"/>
    <w:rsid w:val="007F4A8B"/>
    <w:rsid w:val="007F5B05"/>
    <w:rsid w:val="007F5E1A"/>
    <w:rsid w:val="007F5E3E"/>
    <w:rsid w:val="007F6732"/>
    <w:rsid w:val="007F681A"/>
    <w:rsid w:val="007F74F7"/>
    <w:rsid w:val="007F7617"/>
    <w:rsid w:val="007F7C94"/>
    <w:rsid w:val="00800818"/>
    <w:rsid w:val="00801313"/>
    <w:rsid w:val="00801659"/>
    <w:rsid w:val="00802058"/>
    <w:rsid w:val="0080456E"/>
    <w:rsid w:val="00804877"/>
    <w:rsid w:val="00804B2A"/>
    <w:rsid w:val="00804BF5"/>
    <w:rsid w:val="008060FF"/>
    <w:rsid w:val="00806237"/>
    <w:rsid w:val="00806279"/>
    <w:rsid w:val="00806B9D"/>
    <w:rsid w:val="00807550"/>
    <w:rsid w:val="00810034"/>
    <w:rsid w:val="00810847"/>
    <w:rsid w:val="00810BCA"/>
    <w:rsid w:val="008115FD"/>
    <w:rsid w:val="00811917"/>
    <w:rsid w:val="008119D9"/>
    <w:rsid w:val="00811DB2"/>
    <w:rsid w:val="00812723"/>
    <w:rsid w:val="0081288A"/>
    <w:rsid w:val="0081293F"/>
    <w:rsid w:val="008136E9"/>
    <w:rsid w:val="0081399B"/>
    <w:rsid w:val="008143E1"/>
    <w:rsid w:val="0081549C"/>
    <w:rsid w:val="0081600D"/>
    <w:rsid w:val="00816116"/>
    <w:rsid w:val="0081630E"/>
    <w:rsid w:val="00816730"/>
    <w:rsid w:val="0081700C"/>
    <w:rsid w:val="008170A6"/>
    <w:rsid w:val="0081712C"/>
    <w:rsid w:val="008176C9"/>
    <w:rsid w:val="008203A6"/>
    <w:rsid w:val="00820735"/>
    <w:rsid w:val="008207BA"/>
    <w:rsid w:val="00820AE0"/>
    <w:rsid w:val="008210C8"/>
    <w:rsid w:val="00821943"/>
    <w:rsid w:val="00821B48"/>
    <w:rsid w:val="00821D68"/>
    <w:rsid w:val="008223A3"/>
    <w:rsid w:val="00822FC2"/>
    <w:rsid w:val="0082327E"/>
    <w:rsid w:val="00823748"/>
    <w:rsid w:val="00823C5C"/>
    <w:rsid w:val="00823D8E"/>
    <w:rsid w:val="0082469F"/>
    <w:rsid w:val="00825B69"/>
    <w:rsid w:val="00825CF3"/>
    <w:rsid w:val="008260E2"/>
    <w:rsid w:val="00826EA8"/>
    <w:rsid w:val="00827A0F"/>
    <w:rsid w:val="00827DC9"/>
    <w:rsid w:val="00830A01"/>
    <w:rsid w:val="00830D32"/>
    <w:rsid w:val="00831DA9"/>
    <w:rsid w:val="00831F2F"/>
    <w:rsid w:val="0083263E"/>
    <w:rsid w:val="00832BA3"/>
    <w:rsid w:val="00832BE1"/>
    <w:rsid w:val="00833473"/>
    <w:rsid w:val="0083439F"/>
    <w:rsid w:val="008343BB"/>
    <w:rsid w:val="00834A5B"/>
    <w:rsid w:val="00835FAC"/>
    <w:rsid w:val="00836023"/>
    <w:rsid w:val="00836C16"/>
    <w:rsid w:val="008377AC"/>
    <w:rsid w:val="00837B38"/>
    <w:rsid w:val="0084052A"/>
    <w:rsid w:val="008407D4"/>
    <w:rsid w:val="00840C38"/>
    <w:rsid w:val="00840DC3"/>
    <w:rsid w:val="00840EB2"/>
    <w:rsid w:val="00841CF5"/>
    <w:rsid w:val="00841E28"/>
    <w:rsid w:val="00842171"/>
    <w:rsid w:val="00842CAC"/>
    <w:rsid w:val="00843388"/>
    <w:rsid w:val="008435FE"/>
    <w:rsid w:val="00843AAC"/>
    <w:rsid w:val="00844D2B"/>
    <w:rsid w:val="008450FE"/>
    <w:rsid w:val="00845D69"/>
    <w:rsid w:val="008461B0"/>
    <w:rsid w:val="0084625D"/>
    <w:rsid w:val="008466EC"/>
    <w:rsid w:val="00846B31"/>
    <w:rsid w:val="00847241"/>
    <w:rsid w:val="008479DE"/>
    <w:rsid w:val="00847DF3"/>
    <w:rsid w:val="00847F10"/>
    <w:rsid w:val="00847FD0"/>
    <w:rsid w:val="00850D67"/>
    <w:rsid w:val="00851235"/>
    <w:rsid w:val="00851FEB"/>
    <w:rsid w:val="00852800"/>
    <w:rsid w:val="0085287D"/>
    <w:rsid w:val="00852C04"/>
    <w:rsid w:val="008532D0"/>
    <w:rsid w:val="00854372"/>
    <w:rsid w:val="00854F43"/>
    <w:rsid w:val="00855106"/>
    <w:rsid w:val="00855E79"/>
    <w:rsid w:val="00856078"/>
    <w:rsid w:val="008566B6"/>
    <w:rsid w:val="008569BE"/>
    <w:rsid w:val="00856ED7"/>
    <w:rsid w:val="0085712A"/>
    <w:rsid w:val="00857242"/>
    <w:rsid w:val="00857751"/>
    <w:rsid w:val="00857FCB"/>
    <w:rsid w:val="0086006B"/>
    <w:rsid w:val="0086102F"/>
    <w:rsid w:val="00861531"/>
    <w:rsid w:val="00861C06"/>
    <w:rsid w:val="008622A8"/>
    <w:rsid w:val="00862E5E"/>
    <w:rsid w:val="0086301F"/>
    <w:rsid w:val="008630FA"/>
    <w:rsid w:val="008635DB"/>
    <w:rsid w:val="0086476D"/>
    <w:rsid w:val="0086478F"/>
    <w:rsid w:val="008652C8"/>
    <w:rsid w:val="00865562"/>
    <w:rsid w:val="00865AD2"/>
    <w:rsid w:val="00865B20"/>
    <w:rsid w:val="00865DDD"/>
    <w:rsid w:val="00866337"/>
    <w:rsid w:val="0086751B"/>
    <w:rsid w:val="00870518"/>
    <w:rsid w:val="00870FBF"/>
    <w:rsid w:val="00871368"/>
    <w:rsid w:val="0087146A"/>
    <w:rsid w:val="00871F2C"/>
    <w:rsid w:val="008722A0"/>
    <w:rsid w:val="0087250C"/>
    <w:rsid w:val="00872780"/>
    <w:rsid w:val="008733A3"/>
    <w:rsid w:val="00873602"/>
    <w:rsid w:val="00873EC4"/>
    <w:rsid w:val="008742E3"/>
    <w:rsid w:val="00874D49"/>
    <w:rsid w:val="00874DC8"/>
    <w:rsid w:val="00874DE6"/>
    <w:rsid w:val="00874F41"/>
    <w:rsid w:val="00875309"/>
    <w:rsid w:val="0087546A"/>
    <w:rsid w:val="008754A6"/>
    <w:rsid w:val="00875B5A"/>
    <w:rsid w:val="00876978"/>
    <w:rsid w:val="00876B4D"/>
    <w:rsid w:val="008770CE"/>
    <w:rsid w:val="00877533"/>
    <w:rsid w:val="00880359"/>
    <w:rsid w:val="008803E0"/>
    <w:rsid w:val="00880592"/>
    <w:rsid w:val="0088085E"/>
    <w:rsid w:val="00880914"/>
    <w:rsid w:val="008810E9"/>
    <w:rsid w:val="0088147B"/>
    <w:rsid w:val="00881862"/>
    <w:rsid w:val="008818E9"/>
    <w:rsid w:val="008824EB"/>
    <w:rsid w:val="00882789"/>
    <w:rsid w:val="0088297F"/>
    <w:rsid w:val="008835A9"/>
    <w:rsid w:val="008836F6"/>
    <w:rsid w:val="00883914"/>
    <w:rsid w:val="0088444E"/>
    <w:rsid w:val="0088481B"/>
    <w:rsid w:val="00884A40"/>
    <w:rsid w:val="0088537C"/>
    <w:rsid w:val="008867A2"/>
    <w:rsid w:val="00886DA3"/>
    <w:rsid w:val="00886E54"/>
    <w:rsid w:val="00886F1A"/>
    <w:rsid w:val="00887467"/>
    <w:rsid w:val="00887DEB"/>
    <w:rsid w:val="008913A8"/>
    <w:rsid w:val="00891A53"/>
    <w:rsid w:val="00892187"/>
    <w:rsid w:val="00892509"/>
    <w:rsid w:val="00892625"/>
    <w:rsid w:val="00892787"/>
    <w:rsid w:val="008930D8"/>
    <w:rsid w:val="008933C0"/>
    <w:rsid w:val="0089368E"/>
    <w:rsid w:val="00893BA5"/>
    <w:rsid w:val="00893BA8"/>
    <w:rsid w:val="00893F9B"/>
    <w:rsid w:val="00894365"/>
    <w:rsid w:val="00894451"/>
    <w:rsid w:val="008948AA"/>
    <w:rsid w:val="0089582D"/>
    <w:rsid w:val="00895B2B"/>
    <w:rsid w:val="0089605B"/>
    <w:rsid w:val="008977E1"/>
    <w:rsid w:val="008977FE"/>
    <w:rsid w:val="008979BC"/>
    <w:rsid w:val="00897B38"/>
    <w:rsid w:val="00897E55"/>
    <w:rsid w:val="008A05A6"/>
    <w:rsid w:val="008A05DE"/>
    <w:rsid w:val="008A05FF"/>
    <w:rsid w:val="008A0AFA"/>
    <w:rsid w:val="008A0EA2"/>
    <w:rsid w:val="008A113E"/>
    <w:rsid w:val="008A17B6"/>
    <w:rsid w:val="008A2941"/>
    <w:rsid w:val="008A2EFD"/>
    <w:rsid w:val="008A3669"/>
    <w:rsid w:val="008A3930"/>
    <w:rsid w:val="008A4412"/>
    <w:rsid w:val="008A46DB"/>
    <w:rsid w:val="008A562E"/>
    <w:rsid w:val="008A5743"/>
    <w:rsid w:val="008A5C82"/>
    <w:rsid w:val="008A5EE6"/>
    <w:rsid w:val="008A6298"/>
    <w:rsid w:val="008A6D44"/>
    <w:rsid w:val="008A7063"/>
    <w:rsid w:val="008A789A"/>
    <w:rsid w:val="008B009E"/>
    <w:rsid w:val="008B1626"/>
    <w:rsid w:val="008B1859"/>
    <w:rsid w:val="008B1D73"/>
    <w:rsid w:val="008B1FFC"/>
    <w:rsid w:val="008B33F0"/>
    <w:rsid w:val="008B466D"/>
    <w:rsid w:val="008B5B25"/>
    <w:rsid w:val="008B5D96"/>
    <w:rsid w:val="008B7381"/>
    <w:rsid w:val="008B77BB"/>
    <w:rsid w:val="008C00AA"/>
    <w:rsid w:val="008C0540"/>
    <w:rsid w:val="008C0697"/>
    <w:rsid w:val="008C0AB7"/>
    <w:rsid w:val="008C0F37"/>
    <w:rsid w:val="008C1683"/>
    <w:rsid w:val="008C1E66"/>
    <w:rsid w:val="008C29A9"/>
    <w:rsid w:val="008C2B4D"/>
    <w:rsid w:val="008C2BC1"/>
    <w:rsid w:val="008C3113"/>
    <w:rsid w:val="008C42D4"/>
    <w:rsid w:val="008C508C"/>
    <w:rsid w:val="008C58FD"/>
    <w:rsid w:val="008C59A2"/>
    <w:rsid w:val="008C5CE7"/>
    <w:rsid w:val="008C6024"/>
    <w:rsid w:val="008C6BFE"/>
    <w:rsid w:val="008C706F"/>
    <w:rsid w:val="008C7664"/>
    <w:rsid w:val="008C76D5"/>
    <w:rsid w:val="008D07BF"/>
    <w:rsid w:val="008D0CB2"/>
    <w:rsid w:val="008D11AA"/>
    <w:rsid w:val="008D1491"/>
    <w:rsid w:val="008D16B8"/>
    <w:rsid w:val="008D38C9"/>
    <w:rsid w:val="008D393A"/>
    <w:rsid w:val="008D3E04"/>
    <w:rsid w:val="008D4851"/>
    <w:rsid w:val="008D4A51"/>
    <w:rsid w:val="008D4C5E"/>
    <w:rsid w:val="008D4D4F"/>
    <w:rsid w:val="008D5B76"/>
    <w:rsid w:val="008D5DE7"/>
    <w:rsid w:val="008D5F57"/>
    <w:rsid w:val="008D621F"/>
    <w:rsid w:val="008D6553"/>
    <w:rsid w:val="008D777D"/>
    <w:rsid w:val="008D7B49"/>
    <w:rsid w:val="008E0514"/>
    <w:rsid w:val="008E0AB2"/>
    <w:rsid w:val="008E0FD8"/>
    <w:rsid w:val="008E10FD"/>
    <w:rsid w:val="008E14C1"/>
    <w:rsid w:val="008E19CB"/>
    <w:rsid w:val="008E2D75"/>
    <w:rsid w:val="008E3137"/>
    <w:rsid w:val="008E4DCE"/>
    <w:rsid w:val="008E56EE"/>
    <w:rsid w:val="008E5A7B"/>
    <w:rsid w:val="008E63A4"/>
    <w:rsid w:val="008E6555"/>
    <w:rsid w:val="008E6C31"/>
    <w:rsid w:val="008E6D7C"/>
    <w:rsid w:val="008E6E7E"/>
    <w:rsid w:val="008E7774"/>
    <w:rsid w:val="008F0BCE"/>
    <w:rsid w:val="008F0ED8"/>
    <w:rsid w:val="008F0EFC"/>
    <w:rsid w:val="008F18FF"/>
    <w:rsid w:val="008F2859"/>
    <w:rsid w:val="008F33F4"/>
    <w:rsid w:val="008F34D9"/>
    <w:rsid w:val="008F43D4"/>
    <w:rsid w:val="008F494B"/>
    <w:rsid w:val="008F496E"/>
    <w:rsid w:val="008F5C63"/>
    <w:rsid w:val="00900DB3"/>
    <w:rsid w:val="009023C6"/>
    <w:rsid w:val="00902ADF"/>
    <w:rsid w:val="00903E5C"/>
    <w:rsid w:val="009045D0"/>
    <w:rsid w:val="00904B21"/>
    <w:rsid w:val="00905DD6"/>
    <w:rsid w:val="009063E7"/>
    <w:rsid w:val="00906505"/>
    <w:rsid w:val="00906B73"/>
    <w:rsid w:val="00906F8C"/>
    <w:rsid w:val="0091081B"/>
    <w:rsid w:val="00912574"/>
    <w:rsid w:val="009128AB"/>
    <w:rsid w:val="00912E96"/>
    <w:rsid w:val="00914341"/>
    <w:rsid w:val="0091438D"/>
    <w:rsid w:val="009151F8"/>
    <w:rsid w:val="00915B31"/>
    <w:rsid w:val="00915FAC"/>
    <w:rsid w:val="0091613E"/>
    <w:rsid w:val="00916D15"/>
    <w:rsid w:val="0092118F"/>
    <w:rsid w:val="00921321"/>
    <w:rsid w:val="009219B7"/>
    <w:rsid w:val="00922442"/>
    <w:rsid w:val="00922FBE"/>
    <w:rsid w:val="0092362B"/>
    <w:rsid w:val="00923693"/>
    <w:rsid w:val="0092483D"/>
    <w:rsid w:val="009248B3"/>
    <w:rsid w:val="009258F7"/>
    <w:rsid w:val="00925C8B"/>
    <w:rsid w:val="00925EA5"/>
    <w:rsid w:val="00925EAB"/>
    <w:rsid w:val="009261A1"/>
    <w:rsid w:val="00926502"/>
    <w:rsid w:val="00926609"/>
    <w:rsid w:val="00926F8E"/>
    <w:rsid w:val="00926FC3"/>
    <w:rsid w:val="009276B3"/>
    <w:rsid w:val="009277A2"/>
    <w:rsid w:val="0092793A"/>
    <w:rsid w:val="00927B69"/>
    <w:rsid w:val="00927F9F"/>
    <w:rsid w:val="009300D9"/>
    <w:rsid w:val="0093016C"/>
    <w:rsid w:val="009305D2"/>
    <w:rsid w:val="00930D09"/>
    <w:rsid w:val="00931C2B"/>
    <w:rsid w:val="00932892"/>
    <w:rsid w:val="009329C1"/>
    <w:rsid w:val="00932C6B"/>
    <w:rsid w:val="00933134"/>
    <w:rsid w:val="009332CC"/>
    <w:rsid w:val="009338DA"/>
    <w:rsid w:val="00933BA3"/>
    <w:rsid w:val="00933C8E"/>
    <w:rsid w:val="00933FF6"/>
    <w:rsid w:val="00934856"/>
    <w:rsid w:val="00934B37"/>
    <w:rsid w:val="00934D0D"/>
    <w:rsid w:val="00935D10"/>
    <w:rsid w:val="00935F9A"/>
    <w:rsid w:val="00936963"/>
    <w:rsid w:val="00936FDF"/>
    <w:rsid w:val="0093710A"/>
    <w:rsid w:val="00937C6C"/>
    <w:rsid w:val="00940B48"/>
    <w:rsid w:val="00940F42"/>
    <w:rsid w:val="00941708"/>
    <w:rsid w:val="00942112"/>
    <w:rsid w:val="009428AE"/>
    <w:rsid w:val="0094296F"/>
    <w:rsid w:val="00942CE2"/>
    <w:rsid w:val="00942E28"/>
    <w:rsid w:val="0094432B"/>
    <w:rsid w:val="00944B10"/>
    <w:rsid w:val="0094698B"/>
    <w:rsid w:val="00946D82"/>
    <w:rsid w:val="0095056E"/>
    <w:rsid w:val="009520F6"/>
    <w:rsid w:val="0095216E"/>
    <w:rsid w:val="00953020"/>
    <w:rsid w:val="009537C8"/>
    <w:rsid w:val="009539EE"/>
    <w:rsid w:val="00954318"/>
    <w:rsid w:val="00954C85"/>
    <w:rsid w:val="0095522D"/>
    <w:rsid w:val="009558E4"/>
    <w:rsid w:val="009564CE"/>
    <w:rsid w:val="0095774C"/>
    <w:rsid w:val="00961226"/>
    <w:rsid w:val="00961335"/>
    <w:rsid w:val="009613E7"/>
    <w:rsid w:val="00961DAD"/>
    <w:rsid w:val="0096220F"/>
    <w:rsid w:val="009627E4"/>
    <w:rsid w:val="00962908"/>
    <w:rsid w:val="00962B9A"/>
    <w:rsid w:val="00962C13"/>
    <w:rsid w:val="00962CE6"/>
    <w:rsid w:val="00962F28"/>
    <w:rsid w:val="009638D8"/>
    <w:rsid w:val="00963E43"/>
    <w:rsid w:val="00963F93"/>
    <w:rsid w:val="00964B3E"/>
    <w:rsid w:val="00964C7F"/>
    <w:rsid w:val="00965572"/>
    <w:rsid w:val="009666F6"/>
    <w:rsid w:val="00967B3B"/>
    <w:rsid w:val="00967B78"/>
    <w:rsid w:val="00967D66"/>
    <w:rsid w:val="00967FE7"/>
    <w:rsid w:val="0097048B"/>
    <w:rsid w:val="009709F4"/>
    <w:rsid w:val="0097181C"/>
    <w:rsid w:val="00971F21"/>
    <w:rsid w:val="00972410"/>
    <w:rsid w:val="0097295B"/>
    <w:rsid w:val="0097333B"/>
    <w:rsid w:val="009738DD"/>
    <w:rsid w:val="0097447B"/>
    <w:rsid w:val="009746FC"/>
    <w:rsid w:val="0097502F"/>
    <w:rsid w:val="00975443"/>
    <w:rsid w:val="00975C04"/>
    <w:rsid w:val="0097643E"/>
    <w:rsid w:val="00977BD6"/>
    <w:rsid w:val="00980ACE"/>
    <w:rsid w:val="00980EEF"/>
    <w:rsid w:val="00981295"/>
    <w:rsid w:val="00981599"/>
    <w:rsid w:val="009821F4"/>
    <w:rsid w:val="009823FF"/>
    <w:rsid w:val="00982C92"/>
    <w:rsid w:val="00983F61"/>
    <w:rsid w:val="009843C1"/>
    <w:rsid w:val="00984AA3"/>
    <w:rsid w:val="00984AC0"/>
    <w:rsid w:val="00984AFE"/>
    <w:rsid w:val="00984DD3"/>
    <w:rsid w:val="00984E6D"/>
    <w:rsid w:val="00984E97"/>
    <w:rsid w:val="00985130"/>
    <w:rsid w:val="00985561"/>
    <w:rsid w:val="009861D4"/>
    <w:rsid w:val="00987065"/>
    <w:rsid w:val="009870E5"/>
    <w:rsid w:val="0099082E"/>
    <w:rsid w:val="00990E05"/>
    <w:rsid w:val="00990F57"/>
    <w:rsid w:val="009913BE"/>
    <w:rsid w:val="009915A6"/>
    <w:rsid w:val="00991DB1"/>
    <w:rsid w:val="009923F7"/>
    <w:rsid w:val="00992400"/>
    <w:rsid w:val="00992CE1"/>
    <w:rsid w:val="00993463"/>
    <w:rsid w:val="00994781"/>
    <w:rsid w:val="00994987"/>
    <w:rsid w:val="00995918"/>
    <w:rsid w:val="00995B88"/>
    <w:rsid w:val="00996641"/>
    <w:rsid w:val="00996853"/>
    <w:rsid w:val="009970CE"/>
    <w:rsid w:val="0099737D"/>
    <w:rsid w:val="00997ACD"/>
    <w:rsid w:val="009A160E"/>
    <w:rsid w:val="009A16AA"/>
    <w:rsid w:val="009A18C9"/>
    <w:rsid w:val="009A3143"/>
    <w:rsid w:val="009A397D"/>
    <w:rsid w:val="009A3E3C"/>
    <w:rsid w:val="009A5405"/>
    <w:rsid w:val="009A553C"/>
    <w:rsid w:val="009A565F"/>
    <w:rsid w:val="009A581B"/>
    <w:rsid w:val="009A5B12"/>
    <w:rsid w:val="009A6861"/>
    <w:rsid w:val="009A695F"/>
    <w:rsid w:val="009A6A87"/>
    <w:rsid w:val="009A6AB1"/>
    <w:rsid w:val="009A73AB"/>
    <w:rsid w:val="009A7A3C"/>
    <w:rsid w:val="009A7B81"/>
    <w:rsid w:val="009B0F81"/>
    <w:rsid w:val="009B19CF"/>
    <w:rsid w:val="009B1A74"/>
    <w:rsid w:val="009B23DE"/>
    <w:rsid w:val="009B2A91"/>
    <w:rsid w:val="009B2AC5"/>
    <w:rsid w:val="009B2F85"/>
    <w:rsid w:val="009B3247"/>
    <w:rsid w:val="009B36DF"/>
    <w:rsid w:val="009B39AB"/>
    <w:rsid w:val="009B3A06"/>
    <w:rsid w:val="009B3D61"/>
    <w:rsid w:val="009B482D"/>
    <w:rsid w:val="009B4B25"/>
    <w:rsid w:val="009B5024"/>
    <w:rsid w:val="009B6A85"/>
    <w:rsid w:val="009B6AC1"/>
    <w:rsid w:val="009B7069"/>
    <w:rsid w:val="009B7D4E"/>
    <w:rsid w:val="009C0069"/>
    <w:rsid w:val="009C02C5"/>
    <w:rsid w:val="009C065B"/>
    <w:rsid w:val="009C069B"/>
    <w:rsid w:val="009C09E8"/>
    <w:rsid w:val="009C0B5E"/>
    <w:rsid w:val="009C0D39"/>
    <w:rsid w:val="009C1848"/>
    <w:rsid w:val="009C2617"/>
    <w:rsid w:val="009C2FC5"/>
    <w:rsid w:val="009C3234"/>
    <w:rsid w:val="009C34F5"/>
    <w:rsid w:val="009C44E6"/>
    <w:rsid w:val="009C46AB"/>
    <w:rsid w:val="009C4AB6"/>
    <w:rsid w:val="009C4D1C"/>
    <w:rsid w:val="009C4EE0"/>
    <w:rsid w:val="009C656E"/>
    <w:rsid w:val="009C6F67"/>
    <w:rsid w:val="009D0176"/>
    <w:rsid w:val="009D07A2"/>
    <w:rsid w:val="009D0F30"/>
    <w:rsid w:val="009D186D"/>
    <w:rsid w:val="009D1D42"/>
    <w:rsid w:val="009D202E"/>
    <w:rsid w:val="009D2A9C"/>
    <w:rsid w:val="009D38FB"/>
    <w:rsid w:val="009D395F"/>
    <w:rsid w:val="009D3962"/>
    <w:rsid w:val="009D45F9"/>
    <w:rsid w:val="009D479C"/>
    <w:rsid w:val="009D489B"/>
    <w:rsid w:val="009D56C4"/>
    <w:rsid w:val="009D576C"/>
    <w:rsid w:val="009D6010"/>
    <w:rsid w:val="009D6130"/>
    <w:rsid w:val="009D6626"/>
    <w:rsid w:val="009D6950"/>
    <w:rsid w:val="009D6CB0"/>
    <w:rsid w:val="009D6FD1"/>
    <w:rsid w:val="009D72C6"/>
    <w:rsid w:val="009E05AF"/>
    <w:rsid w:val="009E0A61"/>
    <w:rsid w:val="009E0F49"/>
    <w:rsid w:val="009E1240"/>
    <w:rsid w:val="009E1424"/>
    <w:rsid w:val="009E1BAC"/>
    <w:rsid w:val="009E266D"/>
    <w:rsid w:val="009E27AF"/>
    <w:rsid w:val="009E38B6"/>
    <w:rsid w:val="009E42A2"/>
    <w:rsid w:val="009E484B"/>
    <w:rsid w:val="009E4B32"/>
    <w:rsid w:val="009E516C"/>
    <w:rsid w:val="009E54B0"/>
    <w:rsid w:val="009E5AA6"/>
    <w:rsid w:val="009E6BC7"/>
    <w:rsid w:val="009E6E63"/>
    <w:rsid w:val="009E7AF9"/>
    <w:rsid w:val="009E7C58"/>
    <w:rsid w:val="009E7F20"/>
    <w:rsid w:val="009F01F7"/>
    <w:rsid w:val="009F0425"/>
    <w:rsid w:val="009F0BAE"/>
    <w:rsid w:val="009F0C9B"/>
    <w:rsid w:val="009F0E4A"/>
    <w:rsid w:val="009F1693"/>
    <w:rsid w:val="009F19E5"/>
    <w:rsid w:val="009F22A9"/>
    <w:rsid w:val="009F238B"/>
    <w:rsid w:val="009F298B"/>
    <w:rsid w:val="009F29F4"/>
    <w:rsid w:val="009F3891"/>
    <w:rsid w:val="009F3C85"/>
    <w:rsid w:val="009F43C5"/>
    <w:rsid w:val="009F4ECC"/>
    <w:rsid w:val="009F506C"/>
    <w:rsid w:val="009F579F"/>
    <w:rsid w:val="009F5B24"/>
    <w:rsid w:val="009F645E"/>
    <w:rsid w:val="009F6547"/>
    <w:rsid w:val="009F6797"/>
    <w:rsid w:val="009F6936"/>
    <w:rsid w:val="009F7415"/>
    <w:rsid w:val="009F762F"/>
    <w:rsid w:val="009F7C10"/>
    <w:rsid w:val="009F7E9C"/>
    <w:rsid w:val="00A00191"/>
    <w:rsid w:val="00A006E3"/>
    <w:rsid w:val="00A0129C"/>
    <w:rsid w:val="00A015AC"/>
    <w:rsid w:val="00A01F43"/>
    <w:rsid w:val="00A01FD6"/>
    <w:rsid w:val="00A032B0"/>
    <w:rsid w:val="00A03F56"/>
    <w:rsid w:val="00A042ED"/>
    <w:rsid w:val="00A045F8"/>
    <w:rsid w:val="00A04D67"/>
    <w:rsid w:val="00A04F07"/>
    <w:rsid w:val="00A0698D"/>
    <w:rsid w:val="00A06F52"/>
    <w:rsid w:val="00A07887"/>
    <w:rsid w:val="00A07C51"/>
    <w:rsid w:val="00A07DD2"/>
    <w:rsid w:val="00A1029B"/>
    <w:rsid w:val="00A102B0"/>
    <w:rsid w:val="00A10D2E"/>
    <w:rsid w:val="00A1195F"/>
    <w:rsid w:val="00A12684"/>
    <w:rsid w:val="00A12D9C"/>
    <w:rsid w:val="00A13B11"/>
    <w:rsid w:val="00A13D41"/>
    <w:rsid w:val="00A13DAE"/>
    <w:rsid w:val="00A14863"/>
    <w:rsid w:val="00A14DEB"/>
    <w:rsid w:val="00A15D64"/>
    <w:rsid w:val="00A15F83"/>
    <w:rsid w:val="00A161B9"/>
    <w:rsid w:val="00A16570"/>
    <w:rsid w:val="00A16978"/>
    <w:rsid w:val="00A176A8"/>
    <w:rsid w:val="00A2000B"/>
    <w:rsid w:val="00A20707"/>
    <w:rsid w:val="00A21142"/>
    <w:rsid w:val="00A21199"/>
    <w:rsid w:val="00A211ED"/>
    <w:rsid w:val="00A21300"/>
    <w:rsid w:val="00A217EC"/>
    <w:rsid w:val="00A21F01"/>
    <w:rsid w:val="00A2218E"/>
    <w:rsid w:val="00A224DF"/>
    <w:rsid w:val="00A225C1"/>
    <w:rsid w:val="00A22994"/>
    <w:rsid w:val="00A23F60"/>
    <w:rsid w:val="00A24008"/>
    <w:rsid w:val="00A24176"/>
    <w:rsid w:val="00A24FAC"/>
    <w:rsid w:val="00A24FD6"/>
    <w:rsid w:val="00A25D86"/>
    <w:rsid w:val="00A2679A"/>
    <w:rsid w:val="00A27551"/>
    <w:rsid w:val="00A2795E"/>
    <w:rsid w:val="00A30443"/>
    <w:rsid w:val="00A30955"/>
    <w:rsid w:val="00A31451"/>
    <w:rsid w:val="00A3155E"/>
    <w:rsid w:val="00A3188E"/>
    <w:rsid w:val="00A31B21"/>
    <w:rsid w:val="00A335DA"/>
    <w:rsid w:val="00A345D3"/>
    <w:rsid w:val="00A34931"/>
    <w:rsid w:val="00A34E15"/>
    <w:rsid w:val="00A35B5D"/>
    <w:rsid w:val="00A36356"/>
    <w:rsid w:val="00A3691C"/>
    <w:rsid w:val="00A36BBB"/>
    <w:rsid w:val="00A37FA9"/>
    <w:rsid w:val="00A405B8"/>
    <w:rsid w:val="00A407CD"/>
    <w:rsid w:val="00A40E12"/>
    <w:rsid w:val="00A40F3E"/>
    <w:rsid w:val="00A41560"/>
    <w:rsid w:val="00A416B5"/>
    <w:rsid w:val="00A417CA"/>
    <w:rsid w:val="00A41B53"/>
    <w:rsid w:val="00A41BD9"/>
    <w:rsid w:val="00A41C79"/>
    <w:rsid w:val="00A41FC1"/>
    <w:rsid w:val="00A4215C"/>
    <w:rsid w:val="00A425B0"/>
    <w:rsid w:val="00A42F76"/>
    <w:rsid w:val="00A43041"/>
    <w:rsid w:val="00A43097"/>
    <w:rsid w:val="00A43B46"/>
    <w:rsid w:val="00A43FB3"/>
    <w:rsid w:val="00A44222"/>
    <w:rsid w:val="00A4440E"/>
    <w:rsid w:val="00A446BE"/>
    <w:rsid w:val="00A448B9"/>
    <w:rsid w:val="00A44901"/>
    <w:rsid w:val="00A44BB0"/>
    <w:rsid w:val="00A44C67"/>
    <w:rsid w:val="00A450CF"/>
    <w:rsid w:val="00A4515A"/>
    <w:rsid w:val="00A454BB"/>
    <w:rsid w:val="00A45FD7"/>
    <w:rsid w:val="00A46852"/>
    <w:rsid w:val="00A468CD"/>
    <w:rsid w:val="00A4772D"/>
    <w:rsid w:val="00A4795A"/>
    <w:rsid w:val="00A47ECA"/>
    <w:rsid w:val="00A5022C"/>
    <w:rsid w:val="00A50375"/>
    <w:rsid w:val="00A511C4"/>
    <w:rsid w:val="00A5161A"/>
    <w:rsid w:val="00A51BCA"/>
    <w:rsid w:val="00A51C10"/>
    <w:rsid w:val="00A52021"/>
    <w:rsid w:val="00A52E01"/>
    <w:rsid w:val="00A5349D"/>
    <w:rsid w:val="00A534F6"/>
    <w:rsid w:val="00A53526"/>
    <w:rsid w:val="00A536A4"/>
    <w:rsid w:val="00A55499"/>
    <w:rsid w:val="00A5591A"/>
    <w:rsid w:val="00A5613C"/>
    <w:rsid w:val="00A567FE"/>
    <w:rsid w:val="00A56A35"/>
    <w:rsid w:val="00A575E5"/>
    <w:rsid w:val="00A57825"/>
    <w:rsid w:val="00A60025"/>
    <w:rsid w:val="00A6014D"/>
    <w:rsid w:val="00A60BF2"/>
    <w:rsid w:val="00A61BA9"/>
    <w:rsid w:val="00A62604"/>
    <w:rsid w:val="00A62FB8"/>
    <w:rsid w:val="00A630D1"/>
    <w:rsid w:val="00A6423B"/>
    <w:rsid w:val="00A64387"/>
    <w:rsid w:val="00A64637"/>
    <w:rsid w:val="00A651A0"/>
    <w:rsid w:val="00A65ACF"/>
    <w:rsid w:val="00A668B6"/>
    <w:rsid w:val="00A66E34"/>
    <w:rsid w:val="00A673AF"/>
    <w:rsid w:val="00A67545"/>
    <w:rsid w:val="00A6789B"/>
    <w:rsid w:val="00A70E5B"/>
    <w:rsid w:val="00A712E3"/>
    <w:rsid w:val="00A71616"/>
    <w:rsid w:val="00A72255"/>
    <w:rsid w:val="00A72DCC"/>
    <w:rsid w:val="00A72FD8"/>
    <w:rsid w:val="00A730B4"/>
    <w:rsid w:val="00A73534"/>
    <w:rsid w:val="00A73E59"/>
    <w:rsid w:val="00A73EC6"/>
    <w:rsid w:val="00A743C4"/>
    <w:rsid w:val="00A74475"/>
    <w:rsid w:val="00A757FC"/>
    <w:rsid w:val="00A76160"/>
    <w:rsid w:val="00A7646D"/>
    <w:rsid w:val="00A76814"/>
    <w:rsid w:val="00A777F4"/>
    <w:rsid w:val="00A77EAD"/>
    <w:rsid w:val="00A80A71"/>
    <w:rsid w:val="00A8104F"/>
    <w:rsid w:val="00A81FFD"/>
    <w:rsid w:val="00A8391B"/>
    <w:rsid w:val="00A83BA8"/>
    <w:rsid w:val="00A842EF"/>
    <w:rsid w:val="00A84CA2"/>
    <w:rsid w:val="00A84E46"/>
    <w:rsid w:val="00A84EE4"/>
    <w:rsid w:val="00A84F31"/>
    <w:rsid w:val="00A852D7"/>
    <w:rsid w:val="00A8567D"/>
    <w:rsid w:val="00A8616B"/>
    <w:rsid w:val="00A86FEE"/>
    <w:rsid w:val="00A87784"/>
    <w:rsid w:val="00A902A9"/>
    <w:rsid w:val="00A90662"/>
    <w:rsid w:val="00A9079C"/>
    <w:rsid w:val="00A90CE6"/>
    <w:rsid w:val="00A91080"/>
    <w:rsid w:val="00A911FB"/>
    <w:rsid w:val="00A91344"/>
    <w:rsid w:val="00A9156D"/>
    <w:rsid w:val="00A92BC3"/>
    <w:rsid w:val="00A92EAC"/>
    <w:rsid w:val="00A93813"/>
    <w:rsid w:val="00A95A3E"/>
    <w:rsid w:val="00A967E2"/>
    <w:rsid w:val="00A968B8"/>
    <w:rsid w:val="00A97239"/>
    <w:rsid w:val="00A97B2A"/>
    <w:rsid w:val="00AA0B74"/>
    <w:rsid w:val="00AA1370"/>
    <w:rsid w:val="00AA146A"/>
    <w:rsid w:val="00AA16EB"/>
    <w:rsid w:val="00AA1DEB"/>
    <w:rsid w:val="00AA2993"/>
    <w:rsid w:val="00AA2A19"/>
    <w:rsid w:val="00AA3D17"/>
    <w:rsid w:val="00AA4582"/>
    <w:rsid w:val="00AA5011"/>
    <w:rsid w:val="00AA565F"/>
    <w:rsid w:val="00AA5813"/>
    <w:rsid w:val="00AB0054"/>
    <w:rsid w:val="00AB0C77"/>
    <w:rsid w:val="00AB123F"/>
    <w:rsid w:val="00AB1A12"/>
    <w:rsid w:val="00AB1B0E"/>
    <w:rsid w:val="00AB257F"/>
    <w:rsid w:val="00AB28B8"/>
    <w:rsid w:val="00AB3E62"/>
    <w:rsid w:val="00AB51CD"/>
    <w:rsid w:val="00AB564F"/>
    <w:rsid w:val="00AB63EA"/>
    <w:rsid w:val="00AB6B3E"/>
    <w:rsid w:val="00AB6BD0"/>
    <w:rsid w:val="00AB719B"/>
    <w:rsid w:val="00AB755E"/>
    <w:rsid w:val="00AB77CA"/>
    <w:rsid w:val="00AC0E37"/>
    <w:rsid w:val="00AC134A"/>
    <w:rsid w:val="00AC14C8"/>
    <w:rsid w:val="00AC264E"/>
    <w:rsid w:val="00AC2D44"/>
    <w:rsid w:val="00AC3F23"/>
    <w:rsid w:val="00AC419D"/>
    <w:rsid w:val="00AC4C5F"/>
    <w:rsid w:val="00AC5C6A"/>
    <w:rsid w:val="00AC7574"/>
    <w:rsid w:val="00AC76E4"/>
    <w:rsid w:val="00AC7AD8"/>
    <w:rsid w:val="00AD0D7D"/>
    <w:rsid w:val="00AD18E5"/>
    <w:rsid w:val="00AD1FC6"/>
    <w:rsid w:val="00AD2008"/>
    <w:rsid w:val="00AD25B4"/>
    <w:rsid w:val="00AD2A06"/>
    <w:rsid w:val="00AD36F9"/>
    <w:rsid w:val="00AD3889"/>
    <w:rsid w:val="00AD3F25"/>
    <w:rsid w:val="00AD4526"/>
    <w:rsid w:val="00AD4B4B"/>
    <w:rsid w:val="00AD4CB9"/>
    <w:rsid w:val="00AD6F21"/>
    <w:rsid w:val="00AE05ED"/>
    <w:rsid w:val="00AE0A78"/>
    <w:rsid w:val="00AE0D3A"/>
    <w:rsid w:val="00AE1033"/>
    <w:rsid w:val="00AE1079"/>
    <w:rsid w:val="00AE120F"/>
    <w:rsid w:val="00AE13F7"/>
    <w:rsid w:val="00AE1AD0"/>
    <w:rsid w:val="00AE2397"/>
    <w:rsid w:val="00AE285D"/>
    <w:rsid w:val="00AE2E30"/>
    <w:rsid w:val="00AE2F71"/>
    <w:rsid w:val="00AE31CD"/>
    <w:rsid w:val="00AE3441"/>
    <w:rsid w:val="00AE34D7"/>
    <w:rsid w:val="00AE4354"/>
    <w:rsid w:val="00AE45F0"/>
    <w:rsid w:val="00AE49CB"/>
    <w:rsid w:val="00AE4D9C"/>
    <w:rsid w:val="00AE5219"/>
    <w:rsid w:val="00AE59BB"/>
    <w:rsid w:val="00AE5F94"/>
    <w:rsid w:val="00AE68F6"/>
    <w:rsid w:val="00AE6A5E"/>
    <w:rsid w:val="00AE6D3F"/>
    <w:rsid w:val="00AE758E"/>
    <w:rsid w:val="00AE76F0"/>
    <w:rsid w:val="00AE7D95"/>
    <w:rsid w:val="00AF094B"/>
    <w:rsid w:val="00AF0D0B"/>
    <w:rsid w:val="00AF102D"/>
    <w:rsid w:val="00AF1698"/>
    <w:rsid w:val="00AF2207"/>
    <w:rsid w:val="00AF2675"/>
    <w:rsid w:val="00AF35E9"/>
    <w:rsid w:val="00AF37C4"/>
    <w:rsid w:val="00AF3A46"/>
    <w:rsid w:val="00AF3CA8"/>
    <w:rsid w:val="00AF3FDE"/>
    <w:rsid w:val="00AF515B"/>
    <w:rsid w:val="00AF547B"/>
    <w:rsid w:val="00AF58F1"/>
    <w:rsid w:val="00AF5A2B"/>
    <w:rsid w:val="00AF68E6"/>
    <w:rsid w:val="00AF6EE6"/>
    <w:rsid w:val="00AF718A"/>
    <w:rsid w:val="00AF7309"/>
    <w:rsid w:val="00B008BB"/>
    <w:rsid w:val="00B00D44"/>
    <w:rsid w:val="00B011C6"/>
    <w:rsid w:val="00B0233D"/>
    <w:rsid w:val="00B02406"/>
    <w:rsid w:val="00B02569"/>
    <w:rsid w:val="00B02D02"/>
    <w:rsid w:val="00B03220"/>
    <w:rsid w:val="00B03584"/>
    <w:rsid w:val="00B03662"/>
    <w:rsid w:val="00B0448B"/>
    <w:rsid w:val="00B04611"/>
    <w:rsid w:val="00B05840"/>
    <w:rsid w:val="00B05CE1"/>
    <w:rsid w:val="00B05DB5"/>
    <w:rsid w:val="00B0668F"/>
    <w:rsid w:val="00B073FD"/>
    <w:rsid w:val="00B07E1C"/>
    <w:rsid w:val="00B107A4"/>
    <w:rsid w:val="00B10CE3"/>
    <w:rsid w:val="00B11008"/>
    <w:rsid w:val="00B11926"/>
    <w:rsid w:val="00B11BE8"/>
    <w:rsid w:val="00B12754"/>
    <w:rsid w:val="00B12B34"/>
    <w:rsid w:val="00B13614"/>
    <w:rsid w:val="00B13DF8"/>
    <w:rsid w:val="00B14038"/>
    <w:rsid w:val="00B14B04"/>
    <w:rsid w:val="00B14FE7"/>
    <w:rsid w:val="00B1540B"/>
    <w:rsid w:val="00B159E3"/>
    <w:rsid w:val="00B161AC"/>
    <w:rsid w:val="00B1680B"/>
    <w:rsid w:val="00B16DE9"/>
    <w:rsid w:val="00B17627"/>
    <w:rsid w:val="00B177B2"/>
    <w:rsid w:val="00B17D49"/>
    <w:rsid w:val="00B20182"/>
    <w:rsid w:val="00B204A0"/>
    <w:rsid w:val="00B20AD8"/>
    <w:rsid w:val="00B20F37"/>
    <w:rsid w:val="00B21309"/>
    <w:rsid w:val="00B217FD"/>
    <w:rsid w:val="00B21945"/>
    <w:rsid w:val="00B219DC"/>
    <w:rsid w:val="00B21A4E"/>
    <w:rsid w:val="00B21A75"/>
    <w:rsid w:val="00B223DE"/>
    <w:rsid w:val="00B225A7"/>
    <w:rsid w:val="00B22907"/>
    <w:rsid w:val="00B22CC2"/>
    <w:rsid w:val="00B23A39"/>
    <w:rsid w:val="00B2608E"/>
    <w:rsid w:val="00B2632A"/>
    <w:rsid w:val="00B27434"/>
    <w:rsid w:val="00B27888"/>
    <w:rsid w:val="00B27A23"/>
    <w:rsid w:val="00B27A47"/>
    <w:rsid w:val="00B27AA1"/>
    <w:rsid w:val="00B30480"/>
    <w:rsid w:val="00B30703"/>
    <w:rsid w:val="00B30ED9"/>
    <w:rsid w:val="00B30FD2"/>
    <w:rsid w:val="00B31134"/>
    <w:rsid w:val="00B312A7"/>
    <w:rsid w:val="00B313DA"/>
    <w:rsid w:val="00B31994"/>
    <w:rsid w:val="00B324AC"/>
    <w:rsid w:val="00B33834"/>
    <w:rsid w:val="00B33A11"/>
    <w:rsid w:val="00B33F48"/>
    <w:rsid w:val="00B3474B"/>
    <w:rsid w:val="00B34C29"/>
    <w:rsid w:val="00B34FBB"/>
    <w:rsid w:val="00B352FB"/>
    <w:rsid w:val="00B3542D"/>
    <w:rsid w:val="00B35D17"/>
    <w:rsid w:val="00B35D6C"/>
    <w:rsid w:val="00B35DDF"/>
    <w:rsid w:val="00B35EE4"/>
    <w:rsid w:val="00B368D5"/>
    <w:rsid w:val="00B36A5B"/>
    <w:rsid w:val="00B36ED1"/>
    <w:rsid w:val="00B37779"/>
    <w:rsid w:val="00B40095"/>
    <w:rsid w:val="00B409EF"/>
    <w:rsid w:val="00B40C55"/>
    <w:rsid w:val="00B40FCD"/>
    <w:rsid w:val="00B4151C"/>
    <w:rsid w:val="00B41694"/>
    <w:rsid w:val="00B41759"/>
    <w:rsid w:val="00B41AEF"/>
    <w:rsid w:val="00B42085"/>
    <w:rsid w:val="00B4246D"/>
    <w:rsid w:val="00B433D6"/>
    <w:rsid w:val="00B44122"/>
    <w:rsid w:val="00B460B5"/>
    <w:rsid w:val="00B468F8"/>
    <w:rsid w:val="00B47A22"/>
    <w:rsid w:val="00B505BF"/>
    <w:rsid w:val="00B506B7"/>
    <w:rsid w:val="00B50BBB"/>
    <w:rsid w:val="00B50DEF"/>
    <w:rsid w:val="00B50E34"/>
    <w:rsid w:val="00B50EF9"/>
    <w:rsid w:val="00B519F9"/>
    <w:rsid w:val="00B5202A"/>
    <w:rsid w:val="00B52EBD"/>
    <w:rsid w:val="00B533D5"/>
    <w:rsid w:val="00B5350C"/>
    <w:rsid w:val="00B537B4"/>
    <w:rsid w:val="00B53E01"/>
    <w:rsid w:val="00B54269"/>
    <w:rsid w:val="00B548EC"/>
    <w:rsid w:val="00B5498E"/>
    <w:rsid w:val="00B5557A"/>
    <w:rsid w:val="00B556A1"/>
    <w:rsid w:val="00B5574C"/>
    <w:rsid w:val="00B55E7C"/>
    <w:rsid w:val="00B566C6"/>
    <w:rsid w:val="00B56AD4"/>
    <w:rsid w:val="00B5736A"/>
    <w:rsid w:val="00B579A2"/>
    <w:rsid w:val="00B6022D"/>
    <w:rsid w:val="00B6044F"/>
    <w:rsid w:val="00B60916"/>
    <w:rsid w:val="00B60BAB"/>
    <w:rsid w:val="00B611BB"/>
    <w:rsid w:val="00B61570"/>
    <w:rsid w:val="00B618BD"/>
    <w:rsid w:val="00B61914"/>
    <w:rsid w:val="00B61B95"/>
    <w:rsid w:val="00B62390"/>
    <w:rsid w:val="00B62610"/>
    <w:rsid w:val="00B62936"/>
    <w:rsid w:val="00B62D34"/>
    <w:rsid w:val="00B63225"/>
    <w:rsid w:val="00B637F7"/>
    <w:rsid w:val="00B649CA"/>
    <w:rsid w:val="00B64BB6"/>
    <w:rsid w:val="00B655CE"/>
    <w:rsid w:val="00B65672"/>
    <w:rsid w:val="00B65BB2"/>
    <w:rsid w:val="00B66543"/>
    <w:rsid w:val="00B66F9B"/>
    <w:rsid w:val="00B670BE"/>
    <w:rsid w:val="00B675CD"/>
    <w:rsid w:val="00B67A52"/>
    <w:rsid w:val="00B67E3D"/>
    <w:rsid w:val="00B70D35"/>
    <w:rsid w:val="00B727FD"/>
    <w:rsid w:val="00B7284D"/>
    <w:rsid w:val="00B7288D"/>
    <w:rsid w:val="00B72B49"/>
    <w:rsid w:val="00B74EB4"/>
    <w:rsid w:val="00B75AC2"/>
    <w:rsid w:val="00B761C6"/>
    <w:rsid w:val="00B7664C"/>
    <w:rsid w:val="00B76C8A"/>
    <w:rsid w:val="00B77169"/>
    <w:rsid w:val="00B77443"/>
    <w:rsid w:val="00B77577"/>
    <w:rsid w:val="00B80164"/>
    <w:rsid w:val="00B80596"/>
    <w:rsid w:val="00B81192"/>
    <w:rsid w:val="00B815DB"/>
    <w:rsid w:val="00B830D7"/>
    <w:rsid w:val="00B8393F"/>
    <w:rsid w:val="00B83FCA"/>
    <w:rsid w:val="00B8443D"/>
    <w:rsid w:val="00B84BB2"/>
    <w:rsid w:val="00B84EA3"/>
    <w:rsid w:val="00B85797"/>
    <w:rsid w:val="00B857BF"/>
    <w:rsid w:val="00B85D85"/>
    <w:rsid w:val="00B85EF3"/>
    <w:rsid w:val="00B86008"/>
    <w:rsid w:val="00B86CA2"/>
    <w:rsid w:val="00B87CBD"/>
    <w:rsid w:val="00B87D93"/>
    <w:rsid w:val="00B90C8B"/>
    <w:rsid w:val="00B92455"/>
    <w:rsid w:val="00B93011"/>
    <w:rsid w:val="00B93742"/>
    <w:rsid w:val="00B939F7"/>
    <w:rsid w:val="00B93E7A"/>
    <w:rsid w:val="00B9418A"/>
    <w:rsid w:val="00B9467F"/>
    <w:rsid w:val="00B946E6"/>
    <w:rsid w:val="00B94B75"/>
    <w:rsid w:val="00B9506B"/>
    <w:rsid w:val="00B950D0"/>
    <w:rsid w:val="00B9522E"/>
    <w:rsid w:val="00B9576B"/>
    <w:rsid w:val="00B95E6C"/>
    <w:rsid w:val="00B96D34"/>
    <w:rsid w:val="00BA0394"/>
    <w:rsid w:val="00BA04B1"/>
    <w:rsid w:val="00BA12CA"/>
    <w:rsid w:val="00BA1FDA"/>
    <w:rsid w:val="00BA26B0"/>
    <w:rsid w:val="00BA2846"/>
    <w:rsid w:val="00BA2BB6"/>
    <w:rsid w:val="00BA3179"/>
    <w:rsid w:val="00BA31D0"/>
    <w:rsid w:val="00BA36B9"/>
    <w:rsid w:val="00BA3717"/>
    <w:rsid w:val="00BA3D12"/>
    <w:rsid w:val="00BA3FBF"/>
    <w:rsid w:val="00BA4A00"/>
    <w:rsid w:val="00BA4B48"/>
    <w:rsid w:val="00BA4B51"/>
    <w:rsid w:val="00BA5F8E"/>
    <w:rsid w:val="00BA73B2"/>
    <w:rsid w:val="00BA7A4C"/>
    <w:rsid w:val="00BB0010"/>
    <w:rsid w:val="00BB0296"/>
    <w:rsid w:val="00BB069D"/>
    <w:rsid w:val="00BB13C9"/>
    <w:rsid w:val="00BB195A"/>
    <w:rsid w:val="00BB19F5"/>
    <w:rsid w:val="00BB1C74"/>
    <w:rsid w:val="00BB24DD"/>
    <w:rsid w:val="00BB2BCF"/>
    <w:rsid w:val="00BB2F40"/>
    <w:rsid w:val="00BB3444"/>
    <w:rsid w:val="00BB37E1"/>
    <w:rsid w:val="00BB3D04"/>
    <w:rsid w:val="00BB3D0A"/>
    <w:rsid w:val="00BB4707"/>
    <w:rsid w:val="00BB47D9"/>
    <w:rsid w:val="00BB566D"/>
    <w:rsid w:val="00BB586B"/>
    <w:rsid w:val="00BB5E0C"/>
    <w:rsid w:val="00BB60D5"/>
    <w:rsid w:val="00BB66B5"/>
    <w:rsid w:val="00BB6856"/>
    <w:rsid w:val="00BB7314"/>
    <w:rsid w:val="00BB77FA"/>
    <w:rsid w:val="00BB7AB7"/>
    <w:rsid w:val="00BC039D"/>
    <w:rsid w:val="00BC03A8"/>
    <w:rsid w:val="00BC11B7"/>
    <w:rsid w:val="00BC14CC"/>
    <w:rsid w:val="00BC1ACB"/>
    <w:rsid w:val="00BC1F63"/>
    <w:rsid w:val="00BC2B56"/>
    <w:rsid w:val="00BC2ECF"/>
    <w:rsid w:val="00BC331C"/>
    <w:rsid w:val="00BC42CD"/>
    <w:rsid w:val="00BC5821"/>
    <w:rsid w:val="00BC6BFE"/>
    <w:rsid w:val="00BC79E3"/>
    <w:rsid w:val="00BC7E7E"/>
    <w:rsid w:val="00BD03F4"/>
    <w:rsid w:val="00BD0E53"/>
    <w:rsid w:val="00BD138B"/>
    <w:rsid w:val="00BD18B6"/>
    <w:rsid w:val="00BD22C0"/>
    <w:rsid w:val="00BD24C5"/>
    <w:rsid w:val="00BD26EA"/>
    <w:rsid w:val="00BD283C"/>
    <w:rsid w:val="00BD286E"/>
    <w:rsid w:val="00BD2970"/>
    <w:rsid w:val="00BD2A6C"/>
    <w:rsid w:val="00BD3667"/>
    <w:rsid w:val="00BD3A8D"/>
    <w:rsid w:val="00BD3F08"/>
    <w:rsid w:val="00BD4511"/>
    <w:rsid w:val="00BD506F"/>
    <w:rsid w:val="00BD58EF"/>
    <w:rsid w:val="00BD5CE5"/>
    <w:rsid w:val="00BD5DF3"/>
    <w:rsid w:val="00BD5E35"/>
    <w:rsid w:val="00BD5E42"/>
    <w:rsid w:val="00BD69B6"/>
    <w:rsid w:val="00BD6B5A"/>
    <w:rsid w:val="00BD774C"/>
    <w:rsid w:val="00BD792B"/>
    <w:rsid w:val="00BD7EF8"/>
    <w:rsid w:val="00BE0468"/>
    <w:rsid w:val="00BE0679"/>
    <w:rsid w:val="00BE1450"/>
    <w:rsid w:val="00BE1DE9"/>
    <w:rsid w:val="00BE2BC0"/>
    <w:rsid w:val="00BE2E96"/>
    <w:rsid w:val="00BE3318"/>
    <w:rsid w:val="00BE55B4"/>
    <w:rsid w:val="00BE5DA1"/>
    <w:rsid w:val="00BE5EDE"/>
    <w:rsid w:val="00BE615E"/>
    <w:rsid w:val="00BE7D02"/>
    <w:rsid w:val="00BE7E10"/>
    <w:rsid w:val="00BF059C"/>
    <w:rsid w:val="00BF0C6C"/>
    <w:rsid w:val="00BF174F"/>
    <w:rsid w:val="00BF1B3F"/>
    <w:rsid w:val="00BF2023"/>
    <w:rsid w:val="00BF208F"/>
    <w:rsid w:val="00BF2B13"/>
    <w:rsid w:val="00BF2CF9"/>
    <w:rsid w:val="00BF3416"/>
    <w:rsid w:val="00BF3469"/>
    <w:rsid w:val="00BF3608"/>
    <w:rsid w:val="00BF3664"/>
    <w:rsid w:val="00BF3A76"/>
    <w:rsid w:val="00BF4AFA"/>
    <w:rsid w:val="00BF4E31"/>
    <w:rsid w:val="00BF5AA9"/>
    <w:rsid w:val="00BF5D4D"/>
    <w:rsid w:val="00BF5F03"/>
    <w:rsid w:val="00BF62ED"/>
    <w:rsid w:val="00BF63A0"/>
    <w:rsid w:val="00BF6809"/>
    <w:rsid w:val="00BF6897"/>
    <w:rsid w:val="00BF7B25"/>
    <w:rsid w:val="00BF7EC4"/>
    <w:rsid w:val="00C00749"/>
    <w:rsid w:val="00C00883"/>
    <w:rsid w:val="00C016CD"/>
    <w:rsid w:val="00C0281F"/>
    <w:rsid w:val="00C02E78"/>
    <w:rsid w:val="00C030C6"/>
    <w:rsid w:val="00C03118"/>
    <w:rsid w:val="00C03765"/>
    <w:rsid w:val="00C04A91"/>
    <w:rsid w:val="00C04D8F"/>
    <w:rsid w:val="00C05803"/>
    <w:rsid w:val="00C0587C"/>
    <w:rsid w:val="00C05E47"/>
    <w:rsid w:val="00C06949"/>
    <w:rsid w:val="00C06CAB"/>
    <w:rsid w:val="00C07158"/>
    <w:rsid w:val="00C073C0"/>
    <w:rsid w:val="00C073DD"/>
    <w:rsid w:val="00C07C79"/>
    <w:rsid w:val="00C10315"/>
    <w:rsid w:val="00C1349D"/>
    <w:rsid w:val="00C13925"/>
    <w:rsid w:val="00C14701"/>
    <w:rsid w:val="00C14808"/>
    <w:rsid w:val="00C1559C"/>
    <w:rsid w:val="00C157D2"/>
    <w:rsid w:val="00C15D5E"/>
    <w:rsid w:val="00C16463"/>
    <w:rsid w:val="00C175C7"/>
    <w:rsid w:val="00C2071B"/>
    <w:rsid w:val="00C21453"/>
    <w:rsid w:val="00C229CF"/>
    <w:rsid w:val="00C22E5F"/>
    <w:rsid w:val="00C2338A"/>
    <w:rsid w:val="00C23687"/>
    <w:rsid w:val="00C23738"/>
    <w:rsid w:val="00C23E1B"/>
    <w:rsid w:val="00C24062"/>
    <w:rsid w:val="00C249F2"/>
    <w:rsid w:val="00C24B59"/>
    <w:rsid w:val="00C24C0F"/>
    <w:rsid w:val="00C24CE8"/>
    <w:rsid w:val="00C24EF0"/>
    <w:rsid w:val="00C24FFC"/>
    <w:rsid w:val="00C25C91"/>
    <w:rsid w:val="00C260DA"/>
    <w:rsid w:val="00C26A1C"/>
    <w:rsid w:val="00C26ED6"/>
    <w:rsid w:val="00C305B1"/>
    <w:rsid w:val="00C30737"/>
    <w:rsid w:val="00C308EF"/>
    <w:rsid w:val="00C30DE7"/>
    <w:rsid w:val="00C31AD5"/>
    <w:rsid w:val="00C320E0"/>
    <w:rsid w:val="00C3244D"/>
    <w:rsid w:val="00C33755"/>
    <w:rsid w:val="00C33A80"/>
    <w:rsid w:val="00C346C8"/>
    <w:rsid w:val="00C34F17"/>
    <w:rsid w:val="00C350B1"/>
    <w:rsid w:val="00C35890"/>
    <w:rsid w:val="00C35A2D"/>
    <w:rsid w:val="00C35BD8"/>
    <w:rsid w:val="00C374AC"/>
    <w:rsid w:val="00C37C35"/>
    <w:rsid w:val="00C37D0B"/>
    <w:rsid w:val="00C40501"/>
    <w:rsid w:val="00C405E8"/>
    <w:rsid w:val="00C406B9"/>
    <w:rsid w:val="00C40B33"/>
    <w:rsid w:val="00C40D64"/>
    <w:rsid w:val="00C418C2"/>
    <w:rsid w:val="00C418CB"/>
    <w:rsid w:val="00C41A75"/>
    <w:rsid w:val="00C41AA1"/>
    <w:rsid w:val="00C4228E"/>
    <w:rsid w:val="00C42507"/>
    <w:rsid w:val="00C435BD"/>
    <w:rsid w:val="00C44003"/>
    <w:rsid w:val="00C4438B"/>
    <w:rsid w:val="00C4459F"/>
    <w:rsid w:val="00C4583F"/>
    <w:rsid w:val="00C45C49"/>
    <w:rsid w:val="00C45ED1"/>
    <w:rsid w:val="00C46A16"/>
    <w:rsid w:val="00C46F4D"/>
    <w:rsid w:val="00C475A9"/>
    <w:rsid w:val="00C47B95"/>
    <w:rsid w:val="00C518C8"/>
    <w:rsid w:val="00C51B12"/>
    <w:rsid w:val="00C51CCC"/>
    <w:rsid w:val="00C51EBA"/>
    <w:rsid w:val="00C520D8"/>
    <w:rsid w:val="00C53156"/>
    <w:rsid w:val="00C5338E"/>
    <w:rsid w:val="00C53412"/>
    <w:rsid w:val="00C534CF"/>
    <w:rsid w:val="00C54B08"/>
    <w:rsid w:val="00C55119"/>
    <w:rsid w:val="00C5584E"/>
    <w:rsid w:val="00C55C65"/>
    <w:rsid w:val="00C560BC"/>
    <w:rsid w:val="00C563A0"/>
    <w:rsid w:val="00C57169"/>
    <w:rsid w:val="00C57A7C"/>
    <w:rsid w:val="00C57B52"/>
    <w:rsid w:val="00C6025C"/>
    <w:rsid w:val="00C60618"/>
    <w:rsid w:val="00C60858"/>
    <w:rsid w:val="00C6136D"/>
    <w:rsid w:val="00C619A8"/>
    <w:rsid w:val="00C62B24"/>
    <w:rsid w:val="00C65367"/>
    <w:rsid w:val="00C65A66"/>
    <w:rsid w:val="00C65AA4"/>
    <w:rsid w:val="00C65EA3"/>
    <w:rsid w:val="00C66468"/>
    <w:rsid w:val="00C665DF"/>
    <w:rsid w:val="00C66932"/>
    <w:rsid w:val="00C6696E"/>
    <w:rsid w:val="00C66D98"/>
    <w:rsid w:val="00C67706"/>
    <w:rsid w:val="00C67777"/>
    <w:rsid w:val="00C67ABC"/>
    <w:rsid w:val="00C700E1"/>
    <w:rsid w:val="00C70129"/>
    <w:rsid w:val="00C71294"/>
    <w:rsid w:val="00C716A6"/>
    <w:rsid w:val="00C71CD0"/>
    <w:rsid w:val="00C72134"/>
    <w:rsid w:val="00C722E1"/>
    <w:rsid w:val="00C724CB"/>
    <w:rsid w:val="00C7277A"/>
    <w:rsid w:val="00C7286F"/>
    <w:rsid w:val="00C72ABD"/>
    <w:rsid w:val="00C73C42"/>
    <w:rsid w:val="00C73FFB"/>
    <w:rsid w:val="00C74E7C"/>
    <w:rsid w:val="00C75121"/>
    <w:rsid w:val="00C7570F"/>
    <w:rsid w:val="00C7582E"/>
    <w:rsid w:val="00C759BF"/>
    <w:rsid w:val="00C75E8F"/>
    <w:rsid w:val="00C771C9"/>
    <w:rsid w:val="00C77A56"/>
    <w:rsid w:val="00C8065C"/>
    <w:rsid w:val="00C808A5"/>
    <w:rsid w:val="00C8092F"/>
    <w:rsid w:val="00C8141A"/>
    <w:rsid w:val="00C817A2"/>
    <w:rsid w:val="00C82DBF"/>
    <w:rsid w:val="00C82DF6"/>
    <w:rsid w:val="00C838F6"/>
    <w:rsid w:val="00C849A9"/>
    <w:rsid w:val="00C84BFC"/>
    <w:rsid w:val="00C856F2"/>
    <w:rsid w:val="00C85D89"/>
    <w:rsid w:val="00C863C7"/>
    <w:rsid w:val="00C86961"/>
    <w:rsid w:val="00C86CD3"/>
    <w:rsid w:val="00C9078E"/>
    <w:rsid w:val="00C91E6F"/>
    <w:rsid w:val="00C92853"/>
    <w:rsid w:val="00C959C2"/>
    <w:rsid w:val="00C95E91"/>
    <w:rsid w:val="00C96208"/>
    <w:rsid w:val="00C967BA"/>
    <w:rsid w:val="00C97649"/>
    <w:rsid w:val="00CA07AB"/>
    <w:rsid w:val="00CA0E5E"/>
    <w:rsid w:val="00CA11E4"/>
    <w:rsid w:val="00CA1527"/>
    <w:rsid w:val="00CA175F"/>
    <w:rsid w:val="00CA2241"/>
    <w:rsid w:val="00CA2A72"/>
    <w:rsid w:val="00CA31D2"/>
    <w:rsid w:val="00CA376D"/>
    <w:rsid w:val="00CA3D0F"/>
    <w:rsid w:val="00CA4083"/>
    <w:rsid w:val="00CA4A81"/>
    <w:rsid w:val="00CA4CA4"/>
    <w:rsid w:val="00CA5499"/>
    <w:rsid w:val="00CA5B68"/>
    <w:rsid w:val="00CA5B69"/>
    <w:rsid w:val="00CA6375"/>
    <w:rsid w:val="00CA6607"/>
    <w:rsid w:val="00CA66C4"/>
    <w:rsid w:val="00CA69EA"/>
    <w:rsid w:val="00CA70B2"/>
    <w:rsid w:val="00CA7C8A"/>
    <w:rsid w:val="00CB04B1"/>
    <w:rsid w:val="00CB0AA7"/>
    <w:rsid w:val="00CB1295"/>
    <w:rsid w:val="00CB1304"/>
    <w:rsid w:val="00CB208F"/>
    <w:rsid w:val="00CB2433"/>
    <w:rsid w:val="00CB3916"/>
    <w:rsid w:val="00CB3FF6"/>
    <w:rsid w:val="00CB4112"/>
    <w:rsid w:val="00CB47C7"/>
    <w:rsid w:val="00CB49FB"/>
    <w:rsid w:val="00CB4A95"/>
    <w:rsid w:val="00CB4B56"/>
    <w:rsid w:val="00CB4FB8"/>
    <w:rsid w:val="00CB672A"/>
    <w:rsid w:val="00CB6A1D"/>
    <w:rsid w:val="00CB701A"/>
    <w:rsid w:val="00CB740E"/>
    <w:rsid w:val="00CB75FA"/>
    <w:rsid w:val="00CB7982"/>
    <w:rsid w:val="00CB7EC3"/>
    <w:rsid w:val="00CC0152"/>
    <w:rsid w:val="00CC0196"/>
    <w:rsid w:val="00CC09A9"/>
    <w:rsid w:val="00CC0B30"/>
    <w:rsid w:val="00CC0D30"/>
    <w:rsid w:val="00CC0E77"/>
    <w:rsid w:val="00CC1302"/>
    <w:rsid w:val="00CC1370"/>
    <w:rsid w:val="00CC13B7"/>
    <w:rsid w:val="00CC155B"/>
    <w:rsid w:val="00CC1935"/>
    <w:rsid w:val="00CC1A21"/>
    <w:rsid w:val="00CC20A2"/>
    <w:rsid w:val="00CC25B9"/>
    <w:rsid w:val="00CC2D36"/>
    <w:rsid w:val="00CC3274"/>
    <w:rsid w:val="00CC3B92"/>
    <w:rsid w:val="00CC41F1"/>
    <w:rsid w:val="00CC4625"/>
    <w:rsid w:val="00CC4DC2"/>
    <w:rsid w:val="00CC50A5"/>
    <w:rsid w:val="00CC5B7C"/>
    <w:rsid w:val="00CC6380"/>
    <w:rsid w:val="00CC671E"/>
    <w:rsid w:val="00CC6E77"/>
    <w:rsid w:val="00CC6F1F"/>
    <w:rsid w:val="00CC7681"/>
    <w:rsid w:val="00CC77F9"/>
    <w:rsid w:val="00CC7C0D"/>
    <w:rsid w:val="00CD01EF"/>
    <w:rsid w:val="00CD0526"/>
    <w:rsid w:val="00CD0988"/>
    <w:rsid w:val="00CD0B58"/>
    <w:rsid w:val="00CD0C52"/>
    <w:rsid w:val="00CD1475"/>
    <w:rsid w:val="00CD16B9"/>
    <w:rsid w:val="00CD1EC0"/>
    <w:rsid w:val="00CD2316"/>
    <w:rsid w:val="00CD28E4"/>
    <w:rsid w:val="00CD42E6"/>
    <w:rsid w:val="00CD4ABA"/>
    <w:rsid w:val="00CD4CC2"/>
    <w:rsid w:val="00CD4F10"/>
    <w:rsid w:val="00CD5CC4"/>
    <w:rsid w:val="00CD62B4"/>
    <w:rsid w:val="00CD655D"/>
    <w:rsid w:val="00CD6659"/>
    <w:rsid w:val="00CD69C6"/>
    <w:rsid w:val="00CD6B1C"/>
    <w:rsid w:val="00CD73AD"/>
    <w:rsid w:val="00CD7598"/>
    <w:rsid w:val="00CD7CBF"/>
    <w:rsid w:val="00CE0465"/>
    <w:rsid w:val="00CE07FF"/>
    <w:rsid w:val="00CE1594"/>
    <w:rsid w:val="00CE20A6"/>
    <w:rsid w:val="00CE2EBE"/>
    <w:rsid w:val="00CE2FB0"/>
    <w:rsid w:val="00CE37B7"/>
    <w:rsid w:val="00CE3805"/>
    <w:rsid w:val="00CE436D"/>
    <w:rsid w:val="00CE49E1"/>
    <w:rsid w:val="00CE4AD8"/>
    <w:rsid w:val="00CE4E44"/>
    <w:rsid w:val="00CE5534"/>
    <w:rsid w:val="00CE634A"/>
    <w:rsid w:val="00CE6F7E"/>
    <w:rsid w:val="00CE7096"/>
    <w:rsid w:val="00CE752B"/>
    <w:rsid w:val="00CE7911"/>
    <w:rsid w:val="00CE7B3E"/>
    <w:rsid w:val="00CE7F41"/>
    <w:rsid w:val="00CF12E8"/>
    <w:rsid w:val="00CF2ED4"/>
    <w:rsid w:val="00CF3221"/>
    <w:rsid w:val="00CF3EA8"/>
    <w:rsid w:val="00CF4209"/>
    <w:rsid w:val="00CF452C"/>
    <w:rsid w:val="00CF4B55"/>
    <w:rsid w:val="00CF4D5D"/>
    <w:rsid w:val="00CF5D9A"/>
    <w:rsid w:val="00CF6BF0"/>
    <w:rsid w:val="00CF6C75"/>
    <w:rsid w:val="00CF703E"/>
    <w:rsid w:val="00CF73C8"/>
    <w:rsid w:val="00CF7881"/>
    <w:rsid w:val="00CF7899"/>
    <w:rsid w:val="00CF795F"/>
    <w:rsid w:val="00D00A07"/>
    <w:rsid w:val="00D00E54"/>
    <w:rsid w:val="00D01265"/>
    <w:rsid w:val="00D013B2"/>
    <w:rsid w:val="00D01BD2"/>
    <w:rsid w:val="00D02233"/>
    <w:rsid w:val="00D024A8"/>
    <w:rsid w:val="00D026E7"/>
    <w:rsid w:val="00D03E5A"/>
    <w:rsid w:val="00D0436D"/>
    <w:rsid w:val="00D04686"/>
    <w:rsid w:val="00D04AA4"/>
    <w:rsid w:val="00D04F49"/>
    <w:rsid w:val="00D05916"/>
    <w:rsid w:val="00D05BC2"/>
    <w:rsid w:val="00D0609B"/>
    <w:rsid w:val="00D076EE"/>
    <w:rsid w:val="00D07F1A"/>
    <w:rsid w:val="00D10465"/>
    <w:rsid w:val="00D1140D"/>
    <w:rsid w:val="00D11E64"/>
    <w:rsid w:val="00D120A0"/>
    <w:rsid w:val="00D12323"/>
    <w:rsid w:val="00D12668"/>
    <w:rsid w:val="00D12E00"/>
    <w:rsid w:val="00D13178"/>
    <w:rsid w:val="00D138CC"/>
    <w:rsid w:val="00D14555"/>
    <w:rsid w:val="00D14FF3"/>
    <w:rsid w:val="00D15A11"/>
    <w:rsid w:val="00D15ABE"/>
    <w:rsid w:val="00D15BCD"/>
    <w:rsid w:val="00D17E4A"/>
    <w:rsid w:val="00D17FC4"/>
    <w:rsid w:val="00D2173A"/>
    <w:rsid w:val="00D21B55"/>
    <w:rsid w:val="00D22264"/>
    <w:rsid w:val="00D2394D"/>
    <w:rsid w:val="00D23D04"/>
    <w:rsid w:val="00D24131"/>
    <w:rsid w:val="00D241CE"/>
    <w:rsid w:val="00D2636C"/>
    <w:rsid w:val="00D269A9"/>
    <w:rsid w:val="00D271A4"/>
    <w:rsid w:val="00D2748D"/>
    <w:rsid w:val="00D27D16"/>
    <w:rsid w:val="00D303B2"/>
    <w:rsid w:val="00D30845"/>
    <w:rsid w:val="00D313AD"/>
    <w:rsid w:val="00D314EC"/>
    <w:rsid w:val="00D32084"/>
    <w:rsid w:val="00D32609"/>
    <w:rsid w:val="00D3262B"/>
    <w:rsid w:val="00D3269F"/>
    <w:rsid w:val="00D32D4F"/>
    <w:rsid w:val="00D34295"/>
    <w:rsid w:val="00D34F92"/>
    <w:rsid w:val="00D352EA"/>
    <w:rsid w:val="00D356AB"/>
    <w:rsid w:val="00D35B5F"/>
    <w:rsid w:val="00D36060"/>
    <w:rsid w:val="00D366C2"/>
    <w:rsid w:val="00D368AA"/>
    <w:rsid w:val="00D37036"/>
    <w:rsid w:val="00D371F8"/>
    <w:rsid w:val="00D401A1"/>
    <w:rsid w:val="00D40941"/>
    <w:rsid w:val="00D4111F"/>
    <w:rsid w:val="00D41AEA"/>
    <w:rsid w:val="00D4252C"/>
    <w:rsid w:val="00D42CF9"/>
    <w:rsid w:val="00D44119"/>
    <w:rsid w:val="00D446BD"/>
    <w:rsid w:val="00D45395"/>
    <w:rsid w:val="00D458B8"/>
    <w:rsid w:val="00D459AA"/>
    <w:rsid w:val="00D459F4"/>
    <w:rsid w:val="00D46A60"/>
    <w:rsid w:val="00D471D4"/>
    <w:rsid w:val="00D474EF"/>
    <w:rsid w:val="00D47527"/>
    <w:rsid w:val="00D475E0"/>
    <w:rsid w:val="00D479A3"/>
    <w:rsid w:val="00D47AEB"/>
    <w:rsid w:val="00D503AF"/>
    <w:rsid w:val="00D50B84"/>
    <w:rsid w:val="00D50D74"/>
    <w:rsid w:val="00D51A6A"/>
    <w:rsid w:val="00D522D7"/>
    <w:rsid w:val="00D528A1"/>
    <w:rsid w:val="00D528A3"/>
    <w:rsid w:val="00D52FA0"/>
    <w:rsid w:val="00D530B3"/>
    <w:rsid w:val="00D536CF"/>
    <w:rsid w:val="00D53921"/>
    <w:rsid w:val="00D5450D"/>
    <w:rsid w:val="00D545CC"/>
    <w:rsid w:val="00D54E7E"/>
    <w:rsid w:val="00D56AC8"/>
    <w:rsid w:val="00D56C5D"/>
    <w:rsid w:val="00D57066"/>
    <w:rsid w:val="00D579EB"/>
    <w:rsid w:val="00D57FDD"/>
    <w:rsid w:val="00D6021B"/>
    <w:rsid w:val="00D6021E"/>
    <w:rsid w:val="00D60994"/>
    <w:rsid w:val="00D60A01"/>
    <w:rsid w:val="00D61293"/>
    <w:rsid w:val="00D629FE"/>
    <w:rsid w:val="00D62F7D"/>
    <w:rsid w:val="00D63251"/>
    <w:rsid w:val="00D632F5"/>
    <w:rsid w:val="00D63483"/>
    <w:rsid w:val="00D640CD"/>
    <w:rsid w:val="00D6471A"/>
    <w:rsid w:val="00D64897"/>
    <w:rsid w:val="00D654E0"/>
    <w:rsid w:val="00D65A10"/>
    <w:rsid w:val="00D66087"/>
    <w:rsid w:val="00D666DA"/>
    <w:rsid w:val="00D666E6"/>
    <w:rsid w:val="00D66927"/>
    <w:rsid w:val="00D66BEE"/>
    <w:rsid w:val="00D66C4E"/>
    <w:rsid w:val="00D66C89"/>
    <w:rsid w:val="00D66D3F"/>
    <w:rsid w:val="00D66DCF"/>
    <w:rsid w:val="00D67858"/>
    <w:rsid w:val="00D67A86"/>
    <w:rsid w:val="00D67B60"/>
    <w:rsid w:val="00D67CC4"/>
    <w:rsid w:val="00D70029"/>
    <w:rsid w:val="00D7014E"/>
    <w:rsid w:val="00D702B7"/>
    <w:rsid w:val="00D71E6E"/>
    <w:rsid w:val="00D72133"/>
    <w:rsid w:val="00D72B5F"/>
    <w:rsid w:val="00D72F23"/>
    <w:rsid w:val="00D733CC"/>
    <w:rsid w:val="00D73D5E"/>
    <w:rsid w:val="00D73E4F"/>
    <w:rsid w:val="00D75094"/>
    <w:rsid w:val="00D758AA"/>
    <w:rsid w:val="00D75DB5"/>
    <w:rsid w:val="00D76E46"/>
    <w:rsid w:val="00D77730"/>
    <w:rsid w:val="00D777E2"/>
    <w:rsid w:val="00D80C5F"/>
    <w:rsid w:val="00D811BF"/>
    <w:rsid w:val="00D812A4"/>
    <w:rsid w:val="00D81787"/>
    <w:rsid w:val="00D8186F"/>
    <w:rsid w:val="00D819EA"/>
    <w:rsid w:val="00D847F0"/>
    <w:rsid w:val="00D849A5"/>
    <w:rsid w:val="00D84DE1"/>
    <w:rsid w:val="00D85712"/>
    <w:rsid w:val="00D85C29"/>
    <w:rsid w:val="00D86858"/>
    <w:rsid w:val="00D86EB4"/>
    <w:rsid w:val="00D878DC"/>
    <w:rsid w:val="00D87A39"/>
    <w:rsid w:val="00D90130"/>
    <w:rsid w:val="00D902C9"/>
    <w:rsid w:val="00D9044C"/>
    <w:rsid w:val="00D90A5A"/>
    <w:rsid w:val="00D91C60"/>
    <w:rsid w:val="00D929E0"/>
    <w:rsid w:val="00D92A72"/>
    <w:rsid w:val="00D92FF1"/>
    <w:rsid w:val="00D935B6"/>
    <w:rsid w:val="00D93764"/>
    <w:rsid w:val="00D93B87"/>
    <w:rsid w:val="00D948AC"/>
    <w:rsid w:val="00D955A5"/>
    <w:rsid w:val="00D96023"/>
    <w:rsid w:val="00D967DB"/>
    <w:rsid w:val="00D96D3E"/>
    <w:rsid w:val="00D97CFE"/>
    <w:rsid w:val="00DA0FB7"/>
    <w:rsid w:val="00DA12F5"/>
    <w:rsid w:val="00DA1572"/>
    <w:rsid w:val="00DA19FA"/>
    <w:rsid w:val="00DA2C6C"/>
    <w:rsid w:val="00DA2F3A"/>
    <w:rsid w:val="00DA2F68"/>
    <w:rsid w:val="00DA2FFB"/>
    <w:rsid w:val="00DA4114"/>
    <w:rsid w:val="00DA4258"/>
    <w:rsid w:val="00DA443E"/>
    <w:rsid w:val="00DA5030"/>
    <w:rsid w:val="00DA579F"/>
    <w:rsid w:val="00DA64D6"/>
    <w:rsid w:val="00DA6A23"/>
    <w:rsid w:val="00DA73CE"/>
    <w:rsid w:val="00DA7D0A"/>
    <w:rsid w:val="00DB064C"/>
    <w:rsid w:val="00DB06CC"/>
    <w:rsid w:val="00DB07FA"/>
    <w:rsid w:val="00DB0CBF"/>
    <w:rsid w:val="00DB14C8"/>
    <w:rsid w:val="00DB1A43"/>
    <w:rsid w:val="00DB1C85"/>
    <w:rsid w:val="00DB21E4"/>
    <w:rsid w:val="00DB2BBE"/>
    <w:rsid w:val="00DB2EF5"/>
    <w:rsid w:val="00DB2F15"/>
    <w:rsid w:val="00DB2FB6"/>
    <w:rsid w:val="00DB35BF"/>
    <w:rsid w:val="00DB414B"/>
    <w:rsid w:val="00DB4354"/>
    <w:rsid w:val="00DB5D96"/>
    <w:rsid w:val="00DB5DDF"/>
    <w:rsid w:val="00DB5FB0"/>
    <w:rsid w:val="00DB5FEB"/>
    <w:rsid w:val="00DB7125"/>
    <w:rsid w:val="00DB7A6B"/>
    <w:rsid w:val="00DB7D2D"/>
    <w:rsid w:val="00DC0738"/>
    <w:rsid w:val="00DC12C6"/>
    <w:rsid w:val="00DC1E5C"/>
    <w:rsid w:val="00DC1F9D"/>
    <w:rsid w:val="00DC230E"/>
    <w:rsid w:val="00DC33A2"/>
    <w:rsid w:val="00DC44D5"/>
    <w:rsid w:val="00DC4A1A"/>
    <w:rsid w:val="00DC4C21"/>
    <w:rsid w:val="00DC52A6"/>
    <w:rsid w:val="00DC545E"/>
    <w:rsid w:val="00DC54F7"/>
    <w:rsid w:val="00DC57CC"/>
    <w:rsid w:val="00DC7B2C"/>
    <w:rsid w:val="00DD0B52"/>
    <w:rsid w:val="00DD224C"/>
    <w:rsid w:val="00DD2B76"/>
    <w:rsid w:val="00DD2EA9"/>
    <w:rsid w:val="00DD3025"/>
    <w:rsid w:val="00DD4207"/>
    <w:rsid w:val="00DD4482"/>
    <w:rsid w:val="00DD44E3"/>
    <w:rsid w:val="00DD56F6"/>
    <w:rsid w:val="00DD5CA5"/>
    <w:rsid w:val="00DD60EA"/>
    <w:rsid w:val="00DD62E3"/>
    <w:rsid w:val="00DD6A72"/>
    <w:rsid w:val="00DD76B6"/>
    <w:rsid w:val="00DD7876"/>
    <w:rsid w:val="00DD7D85"/>
    <w:rsid w:val="00DD7FBB"/>
    <w:rsid w:val="00DE02EC"/>
    <w:rsid w:val="00DE1569"/>
    <w:rsid w:val="00DE1727"/>
    <w:rsid w:val="00DE1F7F"/>
    <w:rsid w:val="00DE2D7D"/>
    <w:rsid w:val="00DE4BB2"/>
    <w:rsid w:val="00DE4F52"/>
    <w:rsid w:val="00DE5164"/>
    <w:rsid w:val="00DE57D3"/>
    <w:rsid w:val="00DE64CC"/>
    <w:rsid w:val="00DE6585"/>
    <w:rsid w:val="00DE67D3"/>
    <w:rsid w:val="00DE68EF"/>
    <w:rsid w:val="00DE694C"/>
    <w:rsid w:val="00DE7100"/>
    <w:rsid w:val="00DE7415"/>
    <w:rsid w:val="00DF0B2B"/>
    <w:rsid w:val="00DF242B"/>
    <w:rsid w:val="00DF27A1"/>
    <w:rsid w:val="00DF331B"/>
    <w:rsid w:val="00DF3809"/>
    <w:rsid w:val="00DF3B06"/>
    <w:rsid w:val="00DF3B3C"/>
    <w:rsid w:val="00DF3BEB"/>
    <w:rsid w:val="00DF428E"/>
    <w:rsid w:val="00DF4363"/>
    <w:rsid w:val="00DF4CB5"/>
    <w:rsid w:val="00DF5E40"/>
    <w:rsid w:val="00DF6823"/>
    <w:rsid w:val="00DF6AED"/>
    <w:rsid w:val="00DF6DA7"/>
    <w:rsid w:val="00DF7AE4"/>
    <w:rsid w:val="00E00DA5"/>
    <w:rsid w:val="00E00EB4"/>
    <w:rsid w:val="00E00EF7"/>
    <w:rsid w:val="00E01434"/>
    <w:rsid w:val="00E0220E"/>
    <w:rsid w:val="00E02B56"/>
    <w:rsid w:val="00E02B57"/>
    <w:rsid w:val="00E02E32"/>
    <w:rsid w:val="00E02F00"/>
    <w:rsid w:val="00E0344F"/>
    <w:rsid w:val="00E038C3"/>
    <w:rsid w:val="00E03CE3"/>
    <w:rsid w:val="00E042A8"/>
    <w:rsid w:val="00E04F35"/>
    <w:rsid w:val="00E06F7D"/>
    <w:rsid w:val="00E07AA7"/>
    <w:rsid w:val="00E07B59"/>
    <w:rsid w:val="00E07DE3"/>
    <w:rsid w:val="00E108E4"/>
    <w:rsid w:val="00E11453"/>
    <w:rsid w:val="00E1206A"/>
    <w:rsid w:val="00E120C3"/>
    <w:rsid w:val="00E121F2"/>
    <w:rsid w:val="00E1299C"/>
    <w:rsid w:val="00E12A18"/>
    <w:rsid w:val="00E12EF3"/>
    <w:rsid w:val="00E13153"/>
    <w:rsid w:val="00E13E1A"/>
    <w:rsid w:val="00E14C9F"/>
    <w:rsid w:val="00E14F1F"/>
    <w:rsid w:val="00E156E9"/>
    <w:rsid w:val="00E157A9"/>
    <w:rsid w:val="00E17F98"/>
    <w:rsid w:val="00E2044E"/>
    <w:rsid w:val="00E21652"/>
    <w:rsid w:val="00E217EA"/>
    <w:rsid w:val="00E21AC4"/>
    <w:rsid w:val="00E2356E"/>
    <w:rsid w:val="00E239CD"/>
    <w:rsid w:val="00E23AD5"/>
    <w:rsid w:val="00E23B84"/>
    <w:rsid w:val="00E23F74"/>
    <w:rsid w:val="00E240B2"/>
    <w:rsid w:val="00E25880"/>
    <w:rsid w:val="00E26096"/>
    <w:rsid w:val="00E27221"/>
    <w:rsid w:val="00E2763F"/>
    <w:rsid w:val="00E276C7"/>
    <w:rsid w:val="00E27B42"/>
    <w:rsid w:val="00E27DDE"/>
    <w:rsid w:val="00E307EC"/>
    <w:rsid w:val="00E308C4"/>
    <w:rsid w:val="00E3094C"/>
    <w:rsid w:val="00E30CF1"/>
    <w:rsid w:val="00E31582"/>
    <w:rsid w:val="00E31912"/>
    <w:rsid w:val="00E32379"/>
    <w:rsid w:val="00E323E5"/>
    <w:rsid w:val="00E32B61"/>
    <w:rsid w:val="00E3333C"/>
    <w:rsid w:val="00E33816"/>
    <w:rsid w:val="00E33C10"/>
    <w:rsid w:val="00E3415F"/>
    <w:rsid w:val="00E345C4"/>
    <w:rsid w:val="00E3474C"/>
    <w:rsid w:val="00E359F5"/>
    <w:rsid w:val="00E35A28"/>
    <w:rsid w:val="00E35E54"/>
    <w:rsid w:val="00E36BD7"/>
    <w:rsid w:val="00E378C9"/>
    <w:rsid w:val="00E402A0"/>
    <w:rsid w:val="00E405D5"/>
    <w:rsid w:val="00E409C8"/>
    <w:rsid w:val="00E424E1"/>
    <w:rsid w:val="00E42601"/>
    <w:rsid w:val="00E4287C"/>
    <w:rsid w:val="00E4298F"/>
    <w:rsid w:val="00E42D2F"/>
    <w:rsid w:val="00E4319A"/>
    <w:rsid w:val="00E43388"/>
    <w:rsid w:val="00E43B8E"/>
    <w:rsid w:val="00E442B0"/>
    <w:rsid w:val="00E445A6"/>
    <w:rsid w:val="00E446CB"/>
    <w:rsid w:val="00E44994"/>
    <w:rsid w:val="00E4516E"/>
    <w:rsid w:val="00E477F8"/>
    <w:rsid w:val="00E47806"/>
    <w:rsid w:val="00E50322"/>
    <w:rsid w:val="00E504BD"/>
    <w:rsid w:val="00E50DFA"/>
    <w:rsid w:val="00E50E1D"/>
    <w:rsid w:val="00E5164D"/>
    <w:rsid w:val="00E516A4"/>
    <w:rsid w:val="00E521DF"/>
    <w:rsid w:val="00E52FBF"/>
    <w:rsid w:val="00E54D4D"/>
    <w:rsid w:val="00E550D2"/>
    <w:rsid w:val="00E5534B"/>
    <w:rsid w:val="00E55535"/>
    <w:rsid w:val="00E55771"/>
    <w:rsid w:val="00E557D7"/>
    <w:rsid w:val="00E55A67"/>
    <w:rsid w:val="00E5696F"/>
    <w:rsid w:val="00E5728D"/>
    <w:rsid w:val="00E57B6D"/>
    <w:rsid w:val="00E57E41"/>
    <w:rsid w:val="00E603AE"/>
    <w:rsid w:val="00E6074B"/>
    <w:rsid w:val="00E60F14"/>
    <w:rsid w:val="00E614CD"/>
    <w:rsid w:val="00E61A9E"/>
    <w:rsid w:val="00E61D26"/>
    <w:rsid w:val="00E63642"/>
    <w:rsid w:val="00E63B37"/>
    <w:rsid w:val="00E658B7"/>
    <w:rsid w:val="00E66D45"/>
    <w:rsid w:val="00E67493"/>
    <w:rsid w:val="00E676FF"/>
    <w:rsid w:val="00E67961"/>
    <w:rsid w:val="00E67E24"/>
    <w:rsid w:val="00E67E31"/>
    <w:rsid w:val="00E7095E"/>
    <w:rsid w:val="00E712B4"/>
    <w:rsid w:val="00E71A24"/>
    <w:rsid w:val="00E72511"/>
    <w:rsid w:val="00E72FBA"/>
    <w:rsid w:val="00E732C3"/>
    <w:rsid w:val="00E73789"/>
    <w:rsid w:val="00E73948"/>
    <w:rsid w:val="00E7394E"/>
    <w:rsid w:val="00E7395F"/>
    <w:rsid w:val="00E73B8A"/>
    <w:rsid w:val="00E75346"/>
    <w:rsid w:val="00E75598"/>
    <w:rsid w:val="00E7570C"/>
    <w:rsid w:val="00E76153"/>
    <w:rsid w:val="00E763E3"/>
    <w:rsid w:val="00E80D28"/>
    <w:rsid w:val="00E8190D"/>
    <w:rsid w:val="00E81A36"/>
    <w:rsid w:val="00E833D8"/>
    <w:rsid w:val="00E8375E"/>
    <w:rsid w:val="00E83BC9"/>
    <w:rsid w:val="00E84F94"/>
    <w:rsid w:val="00E854DD"/>
    <w:rsid w:val="00E857B5"/>
    <w:rsid w:val="00E8624A"/>
    <w:rsid w:val="00E86555"/>
    <w:rsid w:val="00E8731F"/>
    <w:rsid w:val="00E8732F"/>
    <w:rsid w:val="00E87D93"/>
    <w:rsid w:val="00E9079A"/>
    <w:rsid w:val="00E90831"/>
    <w:rsid w:val="00E913C3"/>
    <w:rsid w:val="00E91402"/>
    <w:rsid w:val="00E9201C"/>
    <w:rsid w:val="00E9328A"/>
    <w:rsid w:val="00E93CF8"/>
    <w:rsid w:val="00E93D72"/>
    <w:rsid w:val="00E94BB1"/>
    <w:rsid w:val="00E959B3"/>
    <w:rsid w:val="00E95B75"/>
    <w:rsid w:val="00E95E1C"/>
    <w:rsid w:val="00E96232"/>
    <w:rsid w:val="00E9628C"/>
    <w:rsid w:val="00E96344"/>
    <w:rsid w:val="00E96E53"/>
    <w:rsid w:val="00E9798A"/>
    <w:rsid w:val="00E97A1D"/>
    <w:rsid w:val="00E97F0C"/>
    <w:rsid w:val="00EA1044"/>
    <w:rsid w:val="00EA20F2"/>
    <w:rsid w:val="00EA2385"/>
    <w:rsid w:val="00EA2C46"/>
    <w:rsid w:val="00EA355C"/>
    <w:rsid w:val="00EA35FA"/>
    <w:rsid w:val="00EA39B9"/>
    <w:rsid w:val="00EA3BBF"/>
    <w:rsid w:val="00EA3F5D"/>
    <w:rsid w:val="00EA5066"/>
    <w:rsid w:val="00EA54BD"/>
    <w:rsid w:val="00EA57A6"/>
    <w:rsid w:val="00EA5E10"/>
    <w:rsid w:val="00EB02DF"/>
    <w:rsid w:val="00EB04D5"/>
    <w:rsid w:val="00EB0B50"/>
    <w:rsid w:val="00EB1572"/>
    <w:rsid w:val="00EB1682"/>
    <w:rsid w:val="00EB317C"/>
    <w:rsid w:val="00EB36EC"/>
    <w:rsid w:val="00EB38E4"/>
    <w:rsid w:val="00EB43F4"/>
    <w:rsid w:val="00EB45B0"/>
    <w:rsid w:val="00EB4F67"/>
    <w:rsid w:val="00EB50EC"/>
    <w:rsid w:val="00EB54FF"/>
    <w:rsid w:val="00EB6DB5"/>
    <w:rsid w:val="00EB6F40"/>
    <w:rsid w:val="00EB723C"/>
    <w:rsid w:val="00EB74CD"/>
    <w:rsid w:val="00EC0022"/>
    <w:rsid w:val="00EC02B8"/>
    <w:rsid w:val="00EC073D"/>
    <w:rsid w:val="00EC0DE2"/>
    <w:rsid w:val="00EC119F"/>
    <w:rsid w:val="00EC1310"/>
    <w:rsid w:val="00EC1F69"/>
    <w:rsid w:val="00EC227E"/>
    <w:rsid w:val="00EC338F"/>
    <w:rsid w:val="00EC33C4"/>
    <w:rsid w:val="00EC3486"/>
    <w:rsid w:val="00EC41E2"/>
    <w:rsid w:val="00EC42BA"/>
    <w:rsid w:val="00EC4AB5"/>
    <w:rsid w:val="00EC5383"/>
    <w:rsid w:val="00EC5636"/>
    <w:rsid w:val="00EC76A8"/>
    <w:rsid w:val="00ED0F4D"/>
    <w:rsid w:val="00ED106C"/>
    <w:rsid w:val="00ED19B9"/>
    <w:rsid w:val="00ED23D4"/>
    <w:rsid w:val="00ED2493"/>
    <w:rsid w:val="00ED256D"/>
    <w:rsid w:val="00ED2858"/>
    <w:rsid w:val="00ED37FD"/>
    <w:rsid w:val="00ED3E91"/>
    <w:rsid w:val="00ED4B6D"/>
    <w:rsid w:val="00ED4C48"/>
    <w:rsid w:val="00ED5337"/>
    <w:rsid w:val="00ED5406"/>
    <w:rsid w:val="00ED5A0A"/>
    <w:rsid w:val="00ED5AFF"/>
    <w:rsid w:val="00ED76A0"/>
    <w:rsid w:val="00EE09DA"/>
    <w:rsid w:val="00EE0AE7"/>
    <w:rsid w:val="00EE0E32"/>
    <w:rsid w:val="00EE0E88"/>
    <w:rsid w:val="00EE2805"/>
    <w:rsid w:val="00EE2AC9"/>
    <w:rsid w:val="00EE3386"/>
    <w:rsid w:val="00EE3B93"/>
    <w:rsid w:val="00EE3E46"/>
    <w:rsid w:val="00EE4372"/>
    <w:rsid w:val="00EE4AE0"/>
    <w:rsid w:val="00EE4C14"/>
    <w:rsid w:val="00EE500C"/>
    <w:rsid w:val="00EE5AF4"/>
    <w:rsid w:val="00EE68E6"/>
    <w:rsid w:val="00EF009E"/>
    <w:rsid w:val="00EF012B"/>
    <w:rsid w:val="00EF078A"/>
    <w:rsid w:val="00EF0B01"/>
    <w:rsid w:val="00EF1202"/>
    <w:rsid w:val="00EF126D"/>
    <w:rsid w:val="00EF14F8"/>
    <w:rsid w:val="00EF1549"/>
    <w:rsid w:val="00EF1CDD"/>
    <w:rsid w:val="00EF1D6C"/>
    <w:rsid w:val="00EF230F"/>
    <w:rsid w:val="00EF2451"/>
    <w:rsid w:val="00EF25F3"/>
    <w:rsid w:val="00EF2F6E"/>
    <w:rsid w:val="00EF3723"/>
    <w:rsid w:val="00EF3FA4"/>
    <w:rsid w:val="00EF4514"/>
    <w:rsid w:val="00EF5012"/>
    <w:rsid w:val="00EF5931"/>
    <w:rsid w:val="00EF605B"/>
    <w:rsid w:val="00EF60A5"/>
    <w:rsid w:val="00EF618F"/>
    <w:rsid w:val="00EF70C5"/>
    <w:rsid w:val="00EF7957"/>
    <w:rsid w:val="00EF7F37"/>
    <w:rsid w:val="00F003EF"/>
    <w:rsid w:val="00F004B2"/>
    <w:rsid w:val="00F00729"/>
    <w:rsid w:val="00F007DC"/>
    <w:rsid w:val="00F00C8F"/>
    <w:rsid w:val="00F015F4"/>
    <w:rsid w:val="00F016DD"/>
    <w:rsid w:val="00F016F8"/>
    <w:rsid w:val="00F018A8"/>
    <w:rsid w:val="00F019E4"/>
    <w:rsid w:val="00F01AA7"/>
    <w:rsid w:val="00F01D85"/>
    <w:rsid w:val="00F01E95"/>
    <w:rsid w:val="00F01FE3"/>
    <w:rsid w:val="00F02FA4"/>
    <w:rsid w:val="00F03641"/>
    <w:rsid w:val="00F04880"/>
    <w:rsid w:val="00F04FDB"/>
    <w:rsid w:val="00F050D4"/>
    <w:rsid w:val="00F05895"/>
    <w:rsid w:val="00F05F7A"/>
    <w:rsid w:val="00F066C5"/>
    <w:rsid w:val="00F06814"/>
    <w:rsid w:val="00F06C29"/>
    <w:rsid w:val="00F06DF1"/>
    <w:rsid w:val="00F07B47"/>
    <w:rsid w:val="00F105CA"/>
    <w:rsid w:val="00F10675"/>
    <w:rsid w:val="00F10B6B"/>
    <w:rsid w:val="00F11339"/>
    <w:rsid w:val="00F117FA"/>
    <w:rsid w:val="00F12023"/>
    <w:rsid w:val="00F12160"/>
    <w:rsid w:val="00F12335"/>
    <w:rsid w:val="00F13079"/>
    <w:rsid w:val="00F130CE"/>
    <w:rsid w:val="00F13493"/>
    <w:rsid w:val="00F138BB"/>
    <w:rsid w:val="00F13F76"/>
    <w:rsid w:val="00F14134"/>
    <w:rsid w:val="00F14A00"/>
    <w:rsid w:val="00F14A2F"/>
    <w:rsid w:val="00F15782"/>
    <w:rsid w:val="00F16331"/>
    <w:rsid w:val="00F16725"/>
    <w:rsid w:val="00F1696B"/>
    <w:rsid w:val="00F1704B"/>
    <w:rsid w:val="00F1744B"/>
    <w:rsid w:val="00F17AF8"/>
    <w:rsid w:val="00F17D36"/>
    <w:rsid w:val="00F2011C"/>
    <w:rsid w:val="00F20C81"/>
    <w:rsid w:val="00F20D7C"/>
    <w:rsid w:val="00F210EF"/>
    <w:rsid w:val="00F21160"/>
    <w:rsid w:val="00F22281"/>
    <w:rsid w:val="00F228BD"/>
    <w:rsid w:val="00F2313F"/>
    <w:rsid w:val="00F2324A"/>
    <w:rsid w:val="00F234F0"/>
    <w:rsid w:val="00F244D9"/>
    <w:rsid w:val="00F2500F"/>
    <w:rsid w:val="00F25888"/>
    <w:rsid w:val="00F25CD9"/>
    <w:rsid w:val="00F26C90"/>
    <w:rsid w:val="00F26FB4"/>
    <w:rsid w:val="00F274B4"/>
    <w:rsid w:val="00F30967"/>
    <w:rsid w:val="00F30B9B"/>
    <w:rsid w:val="00F30D33"/>
    <w:rsid w:val="00F3131A"/>
    <w:rsid w:val="00F31354"/>
    <w:rsid w:val="00F314EF"/>
    <w:rsid w:val="00F3183D"/>
    <w:rsid w:val="00F319FC"/>
    <w:rsid w:val="00F31D2D"/>
    <w:rsid w:val="00F326B8"/>
    <w:rsid w:val="00F33D46"/>
    <w:rsid w:val="00F34851"/>
    <w:rsid w:val="00F349A7"/>
    <w:rsid w:val="00F35386"/>
    <w:rsid w:val="00F35EF3"/>
    <w:rsid w:val="00F36A05"/>
    <w:rsid w:val="00F36F01"/>
    <w:rsid w:val="00F37A70"/>
    <w:rsid w:val="00F40064"/>
    <w:rsid w:val="00F40C34"/>
    <w:rsid w:val="00F40CAA"/>
    <w:rsid w:val="00F41268"/>
    <w:rsid w:val="00F41DA5"/>
    <w:rsid w:val="00F41E29"/>
    <w:rsid w:val="00F41EDD"/>
    <w:rsid w:val="00F422FE"/>
    <w:rsid w:val="00F42919"/>
    <w:rsid w:val="00F42B80"/>
    <w:rsid w:val="00F430A6"/>
    <w:rsid w:val="00F4314A"/>
    <w:rsid w:val="00F4404B"/>
    <w:rsid w:val="00F44CD1"/>
    <w:rsid w:val="00F44FBD"/>
    <w:rsid w:val="00F45399"/>
    <w:rsid w:val="00F46E57"/>
    <w:rsid w:val="00F47F20"/>
    <w:rsid w:val="00F505D3"/>
    <w:rsid w:val="00F50F47"/>
    <w:rsid w:val="00F522B0"/>
    <w:rsid w:val="00F524B4"/>
    <w:rsid w:val="00F525F3"/>
    <w:rsid w:val="00F53717"/>
    <w:rsid w:val="00F54011"/>
    <w:rsid w:val="00F540FE"/>
    <w:rsid w:val="00F542A2"/>
    <w:rsid w:val="00F54857"/>
    <w:rsid w:val="00F54D69"/>
    <w:rsid w:val="00F54EAC"/>
    <w:rsid w:val="00F5581B"/>
    <w:rsid w:val="00F55923"/>
    <w:rsid w:val="00F56735"/>
    <w:rsid w:val="00F567FC"/>
    <w:rsid w:val="00F56AA6"/>
    <w:rsid w:val="00F56E30"/>
    <w:rsid w:val="00F5714F"/>
    <w:rsid w:val="00F57308"/>
    <w:rsid w:val="00F57693"/>
    <w:rsid w:val="00F57E77"/>
    <w:rsid w:val="00F6062D"/>
    <w:rsid w:val="00F60672"/>
    <w:rsid w:val="00F60C48"/>
    <w:rsid w:val="00F60D31"/>
    <w:rsid w:val="00F615A9"/>
    <w:rsid w:val="00F61699"/>
    <w:rsid w:val="00F61CF2"/>
    <w:rsid w:val="00F6303C"/>
    <w:rsid w:val="00F63856"/>
    <w:rsid w:val="00F65553"/>
    <w:rsid w:val="00F659DB"/>
    <w:rsid w:val="00F659E2"/>
    <w:rsid w:val="00F66DA4"/>
    <w:rsid w:val="00F66F4D"/>
    <w:rsid w:val="00F7013C"/>
    <w:rsid w:val="00F70750"/>
    <w:rsid w:val="00F70A27"/>
    <w:rsid w:val="00F7102B"/>
    <w:rsid w:val="00F71433"/>
    <w:rsid w:val="00F7295A"/>
    <w:rsid w:val="00F7366D"/>
    <w:rsid w:val="00F736D6"/>
    <w:rsid w:val="00F737F5"/>
    <w:rsid w:val="00F73BCA"/>
    <w:rsid w:val="00F74396"/>
    <w:rsid w:val="00F749B1"/>
    <w:rsid w:val="00F74B04"/>
    <w:rsid w:val="00F7526B"/>
    <w:rsid w:val="00F7586C"/>
    <w:rsid w:val="00F7658B"/>
    <w:rsid w:val="00F76B2A"/>
    <w:rsid w:val="00F7747E"/>
    <w:rsid w:val="00F775A0"/>
    <w:rsid w:val="00F778E9"/>
    <w:rsid w:val="00F77BC0"/>
    <w:rsid w:val="00F80338"/>
    <w:rsid w:val="00F80456"/>
    <w:rsid w:val="00F804AC"/>
    <w:rsid w:val="00F8092B"/>
    <w:rsid w:val="00F80B85"/>
    <w:rsid w:val="00F81198"/>
    <w:rsid w:val="00F81471"/>
    <w:rsid w:val="00F8147C"/>
    <w:rsid w:val="00F82F94"/>
    <w:rsid w:val="00F832BE"/>
    <w:rsid w:val="00F838F1"/>
    <w:rsid w:val="00F83962"/>
    <w:rsid w:val="00F83A8E"/>
    <w:rsid w:val="00F83C5F"/>
    <w:rsid w:val="00F84DD0"/>
    <w:rsid w:val="00F85037"/>
    <w:rsid w:val="00F8753A"/>
    <w:rsid w:val="00F903B6"/>
    <w:rsid w:val="00F90B44"/>
    <w:rsid w:val="00F9107D"/>
    <w:rsid w:val="00F912F8"/>
    <w:rsid w:val="00F916C3"/>
    <w:rsid w:val="00F91E02"/>
    <w:rsid w:val="00F933AF"/>
    <w:rsid w:val="00F93C6D"/>
    <w:rsid w:val="00F94991"/>
    <w:rsid w:val="00F9621C"/>
    <w:rsid w:val="00F967A1"/>
    <w:rsid w:val="00F9756E"/>
    <w:rsid w:val="00F979C1"/>
    <w:rsid w:val="00F97DB9"/>
    <w:rsid w:val="00FA0187"/>
    <w:rsid w:val="00FA054F"/>
    <w:rsid w:val="00FA094A"/>
    <w:rsid w:val="00FA0FD3"/>
    <w:rsid w:val="00FA1859"/>
    <w:rsid w:val="00FA18B6"/>
    <w:rsid w:val="00FA1919"/>
    <w:rsid w:val="00FA1FBB"/>
    <w:rsid w:val="00FA2501"/>
    <w:rsid w:val="00FA2565"/>
    <w:rsid w:val="00FA25BE"/>
    <w:rsid w:val="00FA2AF4"/>
    <w:rsid w:val="00FA30F3"/>
    <w:rsid w:val="00FA3806"/>
    <w:rsid w:val="00FA3C57"/>
    <w:rsid w:val="00FA431D"/>
    <w:rsid w:val="00FA4979"/>
    <w:rsid w:val="00FA52DD"/>
    <w:rsid w:val="00FA52F8"/>
    <w:rsid w:val="00FA55AD"/>
    <w:rsid w:val="00FA5B79"/>
    <w:rsid w:val="00FA5F92"/>
    <w:rsid w:val="00FA72BE"/>
    <w:rsid w:val="00FB01F6"/>
    <w:rsid w:val="00FB0F7F"/>
    <w:rsid w:val="00FB1056"/>
    <w:rsid w:val="00FB10F0"/>
    <w:rsid w:val="00FB18B7"/>
    <w:rsid w:val="00FB2030"/>
    <w:rsid w:val="00FB2424"/>
    <w:rsid w:val="00FB2479"/>
    <w:rsid w:val="00FB2C72"/>
    <w:rsid w:val="00FB3B46"/>
    <w:rsid w:val="00FB4352"/>
    <w:rsid w:val="00FB444E"/>
    <w:rsid w:val="00FB49B6"/>
    <w:rsid w:val="00FB4DE7"/>
    <w:rsid w:val="00FB4F40"/>
    <w:rsid w:val="00FB55A0"/>
    <w:rsid w:val="00FB588A"/>
    <w:rsid w:val="00FB5CAA"/>
    <w:rsid w:val="00FB63F8"/>
    <w:rsid w:val="00FB652B"/>
    <w:rsid w:val="00FB65B4"/>
    <w:rsid w:val="00FB69F8"/>
    <w:rsid w:val="00FB6AB3"/>
    <w:rsid w:val="00FB7B3A"/>
    <w:rsid w:val="00FC0009"/>
    <w:rsid w:val="00FC00C2"/>
    <w:rsid w:val="00FC08A8"/>
    <w:rsid w:val="00FC0E10"/>
    <w:rsid w:val="00FC0FF5"/>
    <w:rsid w:val="00FC127C"/>
    <w:rsid w:val="00FC1F3B"/>
    <w:rsid w:val="00FC23DB"/>
    <w:rsid w:val="00FC2834"/>
    <w:rsid w:val="00FC2AC3"/>
    <w:rsid w:val="00FC3406"/>
    <w:rsid w:val="00FC3EC6"/>
    <w:rsid w:val="00FC4236"/>
    <w:rsid w:val="00FC47BB"/>
    <w:rsid w:val="00FC4B17"/>
    <w:rsid w:val="00FC5155"/>
    <w:rsid w:val="00FC5D70"/>
    <w:rsid w:val="00FC6605"/>
    <w:rsid w:val="00FC73B4"/>
    <w:rsid w:val="00FC7460"/>
    <w:rsid w:val="00FC74C1"/>
    <w:rsid w:val="00FC7780"/>
    <w:rsid w:val="00FC7B72"/>
    <w:rsid w:val="00FD0123"/>
    <w:rsid w:val="00FD0D38"/>
    <w:rsid w:val="00FD1A42"/>
    <w:rsid w:val="00FD2086"/>
    <w:rsid w:val="00FD2531"/>
    <w:rsid w:val="00FD2747"/>
    <w:rsid w:val="00FD2EA9"/>
    <w:rsid w:val="00FD4C51"/>
    <w:rsid w:val="00FD52CD"/>
    <w:rsid w:val="00FD52D8"/>
    <w:rsid w:val="00FD5F5D"/>
    <w:rsid w:val="00FD63B2"/>
    <w:rsid w:val="00FD68DC"/>
    <w:rsid w:val="00FE01C4"/>
    <w:rsid w:val="00FE0EAC"/>
    <w:rsid w:val="00FE13BC"/>
    <w:rsid w:val="00FE1C9A"/>
    <w:rsid w:val="00FE278F"/>
    <w:rsid w:val="00FE2C4F"/>
    <w:rsid w:val="00FE2EAA"/>
    <w:rsid w:val="00FE2EDF"/>
    <w:rsid w:val="00FE32DD"/>
    <w:rsid w:val="00FE3933"/>
    <w:rsid w:val="00FE3E8B"/>
    <w:rsid w:val="00FE4380"/>
    <w:rsid w:val="00FE4822"/>
    <w:rsid w:val="00FE54FC"/>
    <w:rsid w:val="00FE5969"/>
    <w:rsid w:val="00FE6585"/>
    <w:rsid w:val="00FF0171"/>
    <w:rsid w:val="00FF0520"/>
    <w:rsid w:val="00FF07E9"/>
    <w:rsid w:val="00FF0A5B"/>
    <w:rsid w:val="00FF0E03"/>
    <w:rsid w:val="00FF1063"/>
    <w:rsid w:val="00FF1C85"/>
    <w:rsid w:val="00FF1E8B"/>
    <w:rsid w:val="00FF205F"/>
    <w:rsid w:val="00FF2162"/>
    <w:rsid w:val="00FF2432"/>
    <w:rsid w:val="00FF3FB4"/>
    <w:rsid w:val="00FF544C"/>
    <w:rsid w:val="00FF57AA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9910BB1"/>
  <w15:docId w15:val="{BC75A393-7E8C-4BB2-98AE-B1C3A460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2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39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39E"/>
    <w:rPr>
      <w:kern w:val="2"/>
      <w:sz w:val="21"/>
      <w:szCs w:val="22"/>
    </w:rPr>
  </w:style>
  <w:style w:type="table" w:styleId="a7">
    <w:name w:val="Table Grid"/>
    <w:basedOn w:val="a1"/>
    <w:uiPriority w:val="59"/>
    <w:rsid w:val="002813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7D9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406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安達　友亮</dc:creator>
  <cp:lastModifiedBy>Administrator</cp:lastModifiedBy>
  <cp:revision>25</cp:revision>
  <cp:lastPrinted>2024-06-04T04:26:00Z</cp:lastPrinted>
  <dcterms:created xsi:type="dcterms:W3CDTF">2022-02-21T23:52:00Z</dcterms:created>
  <dcterms:modified xsi:type="dcterms:W3CDTF">2024-06-04T04:41:00Z</dcterms:modified>
</cp:coreProperties>
</file>