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DD9CC" w14:textId="77777777" w:rsidR="00B31AFD" w:rsidRPr="00FD6B3C" w:rsidRDefault="00B31AFD" w:rsidP="00B31AFD">
      <w:pPr>
        <w:spacing w:line="0" w:lineRule="atLeast"/>
      </w:pPr>
      <w:bookmarkStart w:id="0" w:name="_GoBack"/>
      <w:bookmarkEnd w:id="0"/>
      <w:r w:rsidRPr="00FD6B3C">
        <w:rPr>
          <w:rFonts w:hint="eastAsia"/>
        </w:rPr>
        <w:t>様式</w:t>
      </w:r>
      <w:r w:rsidR="002805EB" w:rsidRPr="00FD6B3C">
        <w:rPr>
          <w:rFonts w:hint="eastAsia"/>
        </w:rPr>
        <w:t>１</w:t>
      </w:r>
    </w:p>
    <w:p w14:paraId="1C594A77" w14:textId="77777777" w:rsidR="00210A04" w:rsidRPr="00FD6B3C" w:rsidRDefault="00B31AFD" w:rsidP="00210A04">
      <w:pPr>
        <w:ind w:left="210"/>
        <w:jc w:val="right"/>
      </w:pPr>
      <w:r w:rsidRPr="00FD6B3C">
        <w:rPr>
          <w:rFonts w:hint="eastAsia"/>
        </w:rPr>
        <w:t xml:space="preserve">　　</w:t>
      </w:r>
      <w:r w:rsidR="00E00911" w:rsidRPr="00FD6B3C">
        <w:rPr>
          <w:rFonts w:hint="eastAsia"/>
        </w:rPr>
        <w:t xml:space="preserve">　　令和　　</w:t>
      </w:r>
      <w:r w:rsidRPr="00FD6B3C">
        <w:rPr>
          <w:rFonts w:hint="eastAsia"/>
        </w:rPr>
        <w:t>年　　月　　日</w:t>
      </w:r>
    </w:p>
    <w:p w14:paraId="323A41A3" w14:textId="77777777" w:rsidR="008A4E38" w:rsidRPr="00FD6B3C" w:rsidRDefault="008A4E38">
      <w:pPr>
        <w:ind w:firstLineChars="100" w:firstLine="210"/>
        <w:rPr>
          <w:rFonts w:hint="eastAsia"/>
        </w:rPr>
        <w:pPrChange w:id="1" w:author="Administrator" w:date="2024-06-04T11:53:00Z">
          <w:pPr/>
        </w:pPrChange>
      </w:pPr>
    </w:p>
    <w:p w14:paraId="66177AC7" w14:textId="37CE49F7" w:rsidR="00605928" w:rsidRPr="00FD6B3C" w:rsidRDefault="008A4E38" w:rsidP="008F5B80">
      <w:pPr>
        <w:ind w:firstLineChars="100" w:firstLine="210"/>
        <w:rPr>
          <w:kern w:val="0"/>
          <w:szCs w:val="21"/>
        </w:rPr>
      </w:pPr>
      <w:ins w:id="2" w:author="Administrator" w:date="2024-06-05T09:00:00Z">
        <w:r>
          <w:rPr>
            <w:rFonts w:hint="eastAsia"/>
            <w:kern w:val="0"/>
            <w:szCs w:val="21"/>
          </w:rPr>
          <w:t>（あて先）</w:t>
        </w:r>
      </w:ins>
      <w:r w:rsidR="00CE562B" w:rsidRPr="00FD6B3C">
        <w:rPr>
          <w:rFonts w:hint="eastAsia"/>
          <w:kern w:val="0"/>
          <w:szCs w:val="21"/>
        </w:rPr>
        <w:t>山形市長</w:t>
      </w:r>
    </w:p>
    <w:p w14:paraId="2DCE2219" w14:textId="77777777" w:rsidR="00605928" w:rsidRPr="00FD6B3C" w:rsidRDefault="00605928" w:rsidP="00605928">
      <w:pPr>
        <w:spacing w:line="0" w:lineRule="atLeast"/>
        <w:ind w:right="884"/>
        <w:rPr>
          <w:szCs w:val="21"/>
        </w:rPr>
      </w:pPr>
    </w:p>
    <w:p w14:paraId="57FEF1F2" w14:textId="737BB3CD" w:rsidR="006B44C7" w:rsidRPr="00FD6B3C" w:rsidRDefault="006B44C7" w:rsidP="006B44C7">
      <w:pPr>
        <w:spacing w:line="320" w:lineRule="exact"/>
        <w:ind w:right="885" w:firstLineChars="1600" w:firstLine="3360"/>
        <w:rPr>
          <w:szCs w:val="21"/>
        </w:rPr>
      </w:pPr>
      <w:r w:rsidRPr="00FD6B3C">
        <w:rPr>
          <w:rFonts w:hint="eastAsia"/>
          <w:szCs w:val="21"/>
        </w:rPr>
        <w:t>法人名又は事業者名</w:t>
      </w:r>
    </w:p>
    <w:p w14:paraId="66DA2397" w14:textId="4C24B5F1" w:rsidR="006B44C7" w:rsidRPr="00FD6B3C" w:rsidRDefault="006B44C7" w:rsidP="008E4C61">
      <w:pPr>
        <w:spacing w:line="320" w:lineRule="exact"/>
        <w:ind w:right="885" w:firstLineChars="1000" w:firstLine="3360"/>
        <w:rPr>
          <w:szCs w:val="21"/>
        </w:rPr>
      </w:pPr>
      <w:r w:rsidRPr="00FD6B3C">
        <w:rPr>
          <w:rFonts w:hint="eastAsia"/>
          <w:spacing w:val="63"/>
          <w:kern w:val="0"/>
          <w:szCs w:val="21"/>
          <w:fitText w:val="1890" w:id="-2078560000"/>
        </w:rPr>
        <w:t>代表者</w:t>
      </w:r>
      <w:r w:rsidR="002805EB" w:rsidRPr="00FD6B3C">
        <w:rPr>
          <w:rFonts w:hint="eastAsia"/>
          <w:spacing w:val="63"/>
          <w:kern w:val="0"/>
          <w:szCs w:val="21"/>
          <w:fitText w:val="1890" w:id="-2078560000"/>
        </w:rPr>
        <w:t>職</w:t>
      </w:r>
      <w:r w:rsidRPr="00FD6B3C">
        <w:rPr>
          <w:rFonts w:hint="eastAsia"/>
          <w:spacing w:val="63"/>
          <w:kern w:val="0"/>
          <w:szCs w:val="21"/>
          <w:fitText w:val="1890" w:id="-2078560000"/>
        </w:rPr>
        <w:t>氏</w:t>
      </w:r>
      <w:r w:rsidRPr="00FD6B3C">
        <w:rPr>
          <w:rFonts w:hint="eastAsia"/>
          <w:kern w:val="0"/>
          <w:szCs w:val="21"/>
          <w:fitText w:val="1890" w:id="-2078560000"/>
        </w:rPr>
        <w:t>名</w:t>
      </w:r>
    </w:p>
    <w:p w14:paraId="3764C5CE" w14:textId="58612648" w:rsidR="008E4C61" w:rsidRPr="00FD6B3C" w:rsidRDefault="008E4C61" w:rsidP="008E4C61">
      <w:pPr>
        <w:spacing w:line="320" w:lineRule="exact"/>
        <w:ind w:right="885" w:firstLineChars="1000" w:firstLine="2100"/>
        <w:rPr>
          <w:kern w:val="0"/>
          <w:szCs w:val="21"/>
        </w:rPr>
      </w:pPr>
      <w:r w:rsidRPr="00FD6B3C">
        <w:rPr>
          <w:rFonts w:hint="eastAsia"/>
          <w:szCs w:val="21"/>
        </w:rPr>
        <w:t xml:space="preserve">　　　　　　</w:t>
      </w:r>
      <w:r w:rsidRPr="00FD6B3C">
        <w:rPr>
          <w:rFonts w:hint="eastAsia"/>
          <w:kern w:val="0"/>
          <w:szCs w:val="21"/>
        </w:rPr>
        <w:t>担当者</w:t>
      </w:r>
      <w:r w:rsidR="00B81E69" w:rsidRPr="00FD6B3C">
        <w:rPr>
          <w:rFonts w:hint="eastAsia"/>
          <w:kern w:val="0"/>
          <w:szCs w:val="21"/>
        </w:rPr>
        <w:t>名及び連絡先</w:t>
      </w:r>
    </w:p>
    <w:p w14:paraId="1A846825" w14:textId="58AA9D98" w:rsidR="008E4C61" w:rsidRPr="00FD6B3C" w:rsidRDefault="007004D3" w:rsidP="00B81E69">
      <w:pPr>
        <w:spacing w:line="320" w:lineRule="exact"/>
        <w:ind w:right="885" w:firstLineChars="1000" w:firstLine="2100"/>
        <w:rPr>
          <w:kern w:val="0"/>
          <w:szCs w:val="21"/>
        </w:rPr>
      </w:pPr>
      <w:r w:rsidRPr="00FD6B3C">
        <w:rPr>
          <w:rFonts w:hint="eastAsia"/>
          <w:kern w:val="0"/>
          <w:szCs w:val="21"/>
        </w:rPr>
        <w:t xml:space="preserve">　　　　　　</w:t>
      </w:r>
    </w:p>
    <w:p w14:paraId="59944793" w14:textId="77777777" w:rsidR="006B44C7" w:rsidRPr="00FD6B3C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FD6B3C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D6B3C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46B8A18C" w:rsidR="007F056B" w:rsidRPr="0085266D" w:rsidRDefault="00E75F49" w:rsidP="006B44C7">
      <w:pPr>
        <w:ind w:firstLineChars="100" w:firstLine="210"/>
        <w:rPr>
          <w:rFonts w:ascii="ＭＳ 明朝" w:hAnsi="ＭＳ 明朝"/>
          <w:szCs w:val="21"/>
        </w:rPr>
      </w:pPr>
      <w:bookmarkStart w:id="3" w:name="_Hlk138104900"/>
      <w:r>
        <w:rPr>
          <w:rFonts w:ascii="ＭＳ 明朝" w:hAnsi="ＭＳ 明朝" w:hint="eastAsia"/>
          <w:szCs w:val="21"/>
        </w:rPr>
        <w:t>ＥＶ充電設備導入</w:t>
      </w:r>
      <w:r w:rsidR="00270766">
        <w:rPr>
          <w:rFonts w:ascii="ＭＳ 明朝" w:hAnsi="ＭＳ 明朝" w:hint="eastAsia"/>
          <w:szCs w:val="21"/>
        </w:rPr>
        <w:t>事業</w:t>
      </w:r>
      <w:r w:rsidR="002C793C" w:rsidRPr="00FD6B3C">
        <w:rPr>
          <w:rFonts w:ascii="ＭＳ 明朝" w:hAnsi="ＭＳ 明朝" w:hint="eastAsia"/>
          <w:szCs w:val="21"/>
        </w:rPr>
        <w:t>公募型</w:t>
      </w:r>
      <w:r w:rsidR="00B31AFD" w:rsidRPr="00FD6B3C">
        <w:rPr>
          <w:rFonts w:ascii="ＭＳ 明朝" w:hAnsi="ＭＳ 明朝" w:hint="eastAsia"/>
          <w:szCs w:val="21"/>
        </w:rPr>
        <w:t>プロ</w:t>
      </w:r>
      <w:r w:rsidR="006B44C7" w:rsidRPr="00FD6B3C">
        <w:rPr>
          <w:rFonts w:ascii="ＭＳ 明朝" w:hAnsi="ＭＳ 明朝" w:hint="eastAsia"/>
          <w:szCs w:val="21"/>
        </w:rPr>
        <w:t>ポーザル</w:t>
      </w:r>
      <w:bookmarkEnd w:id="3"/>
      <w:r w:rsidR="006B44C7" w:rsidRPr="00FD6B3C">
        <w:rPr>
          <w:rFonts w:ascii="ＭＳ 明朝" w:hAnsi="ＭＳ 明朝" w:hint="eastAsia"/>
          <w:szCs w:val="21"/>
        </w:rPr>
        <w:t>実施要領</w:t>
      </w:r>
      <w:r w:rsidR="007F056B" w:rsidRPr="00FD6B3C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2A3C4" w14:textId="77777777" w:rsidR="00E90A9C" w:rsidRDefault="00E90A9C" w:rsidP="00203B7D">
      <w:r>
        <w:separator/>
      </w:r>
    </w:p>
  </w:endnote>
  <w:endnote w:type="continuationSeparator" w:id="0">
    <w:p w14:paraId="31927238" w14:textId="77777777" w:rsidR="00E90A9C" w:rsidRDefault="00E90A9C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BA6B" w14:textId="77777777" w:rsidR="00E90A9C" w:rsidRDefault="00E90A9C" w:rsidP="00203B7D">
      <w:r>
        <w:separator/>
      </w:r>
    </w:p>
  </w:footnote>
  <w:footnote w:type="continuationSeparator" w:id="0">
    <w:p w14:paraId="6E60DB66" w14:textId="77777777" w:rsidR="00E90A9C" w:rsidRDefault="00E90A9C" w:rsidP="00203B7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revisionView w:markup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23582"/>
    <w:rsid w:val="000717D6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70766"/>
    <w:rsid w:val="002805EB"/>
    <w:rsid w:val="0028659B"/>
    <w:rsid w:val="00297913"/>
    <w:rsid w:val="002B639F"/>
    <w:rsid w:val="002C793C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55777"/>
    <w:rsid w:val="00461AA4"/>
    <w:rsid w:val="0047572C"/>
    <w:rsid w:val="00483ECE"/>
    <w:rsid w:val="004D401D"/>
    <w:rsid w:val="004E70BF"/>
    <w:rsid w:val="00506E21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6D6B4A"/>
    <w:rsid w:val="007004D3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A4E38"/>
    <w:rsid w:val="008E4C61"/>
    <w:rsid w:val="008F5B80"/>
    <w:rsid w:val="0090657E"/>
    <w:rsid w:val="009374D8"/>
    <w:rsid w:val="009860C6"/>
    <w:rsid w:val="00990353"/>
    <w:rsid w:val="009E73D8"/>
    <w:rsid w:val="00A10791"/>
    <w:rsid w:val="00A73518"/>
    <w:rsid w:val="00AF4E94"/>
    <w:rsid w:val="00B0415A"/>
    <w:rsid w:val="00B178B3"/>
    <w:rsid w:val="00B31AFD"/>
    <w:rsid w:val="00B81E69"/>
    <w:rsid w:val="00B96BA8"/>
    <w:rsid w:val="00BA6BE8"/>
    <w:rsid w:val="00BF6C9F"/>
    <w:rsid w:val="00C26977"/>
    <w:rsid w:val="00C67A5B"/>
    <w:rsid w:val="00C85DD4"/>
    <w:rsid w:val="00CA710C"/>
    <w:rsid w:val="00CC43B4"/>
    <w:rsid w:val="00CD5BBD"/>
    <w:rsid w:val="00CD60C5"/>
    <w:rsid w:val="00CE562B"/>
    <w:rsid w:val="00D00D5A"/>
    <w:rsid w:val="00D045EE"/>
    <w:rsid w:val="00D055A9"/>
    <w:rsid w:val="00D235D6"/>
    <w:rsid w:val="00D57943"/>
    <w:rsid w:val="00D600D9"/>
    <w:rsid w:val="00E00911"/>
    <w:rsid w:val="00E551B9"/>
    <w:rsid w:val="00E75F49"/>
    <w:rsid w:val="00E90A9C"/>
    <w:rsid w:val="00ED03A5"/>
    <w:rsid w:val="00ED13CA"/>
    <w:rsid w:val="00ED6D3C"/>
    <w:rsid w:val="00EE3FD1"/>
    <w:rsid w:val="00F14188"/>
    <w:rsid w:val="00F642CB"/>
    <w:rsid w:val="00F75A37"/>
    <w:rsid w:val="00FA7BC2"/>
    <w:rsid w:val="00FD6B3C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17829-344F-4EE8-9063-FA9C0744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Administrator</cp:lastModifiedBy>
  <cp:revision>29</cp:revision>
  <cp:lastPrinted>2024-06-04T04:25:00Z</cp:lastPrinted>
  <dcterms:created xsi:type="dcterms:W3CDTF">2019-09-12T08:39:00Z</dcterms:created>
  <dcterms:modified xsi:type="dcterms:W3CDTF">2024-06-05T00:01:00Z</dcterms:modified>
</cp:coreProperties>
</file>